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336" w:rsidRDefault="00372336" w:rsidP="004726AB">
      <w:pPr>
        <w:spacing w:after="0" w:line="240" w:lineRule="auto"/>
        <w:jc w:val="both"/>
        <w:rPr>
          <w:b/>
        </w:rPr>
      </w:pPr>
      <w:r w:rsidRPr="00372336">
        <w:rPr>
          <w:b/>
        </w:rPr>
        <w:t>CENTRO 120127</w:t>
      </w:r>
    </w:p>
    <w:p w:rsidR="00E71533" w:rsidRDefault="00E71533" w:rsidP="004726AB">
      <w:pPr>
        <w:spacing w:after="0" w:line="240" w:lineRule="auto"/>
        <w:jc w:val="both"/>
      </w:pPr>
      <w:r>
        <w:t xml:space="preserve">En relación a los hechos denunciados por parte del Comité Pro-Defensa de la Flora y Fauna, en adelante </w:t>
      </w:r>
      <w:r w:rsidR="004726AB">
        <w:t>CODEFF</w:t>
      </w:r>
      <w:r>
        <w:t xml:space="preserve">, este Servicio puede </w:t>
      </w:r>
      <w:r w:rsidR="004726AB">
        <w:t>informar</w:t>
      </w:r>
      <w:r>
        <w:t xml:space="preserve"> lo siguiente:</w:t>
      </w:r>
    </w:p>
    <w:p w:rsidR="004726AB" w:rsidRDefault="004726AB" w:rsidP="004726AB">
      <w:pPr>
        <w:spacing w:after="0" w:line="240" w:lineRule="auto"/>
        <w:jc w:val="both"/>
      </w:pPr>
    </w:p>
    <w:p w:rsidR="00E71533" w:rsidRDefault="00E71533" w:rsidP="004726AB">
      <w:pPr>
        <w:pStyle w:val="Prrafodelista"/>
        <w:numPr>
          <w:ilvl w:val="0"/>
          <w:numId w:val="4"/>
        </w:numPr>
        <w:spacing w:after="0" w:line="240" w:lineRule="auto"/>
        <w:ind w:left="426"/>
        <w:jc w:val="both"/>
        <w:rPr>
          <w:b/>
        </w:rPr>
      </w:pPr>
      <w:r w:rsidRPr="000F2F02">
        <w:rPr>
          <w:b/>
        </w:rPr>
        <w:t xml:space="preserve">Hecho denunciado N°1: Generación de anaerobiosis durante el último ciclo productivo </w:t>
      </w:r>
    </w:p>
    <w:p w:rsidR="000F2F02" w:rsidRPr="000F2F02" w:rsidRDefault="000F2F02" w:rsidP="004726AB">
      <w:pPr>
        <w:pStyle w:val="Prrafodelista"/>
        <w:spacing w:after="0" w:line="240" w:lineRule="auto"/>
        <w:ind w:left="426"/>
        <w:jc w:val="both"/>
        <w:rPr>
          <w:b/>
        </w:rPr>
      </w:pPr>
    </w:p>
    <w:p w:rsidR="00E71533" w:rsidRDefault="00E71533" w:rsidP="004726AB">
      <w:pPr>
        <w:pStyle w:val="Prrafodelista"/>
        <w:numPr>
          <w:ilvl w:val="0"/>
          <w:numId w:val="7"/>
        </w:numPr>
        <w:spacing w:after="0" w:line="240" w:lineRule="auto"/>
        <w:jc w:val="both"/>
      </w:pPr>
      <w:r>
        <w:t xml:space="preserve">El ciclo productivo </w:t>
      </w:r>
      <w:r w:rsidR="00C9723C">
        <w:t xml:space="preserve">al que se hace mención </w:t>
      </w:r>
      <w:r>
        <w:t xml:space="preserve">se inició en la semana </w:t>
      </w:r>
      <w:r w:rsidR="00072F3C">
        <w:t>4</w:t>
      </w:r>
      <w:r>
        <w:t>3 del año 2015 (1</w:t>
      </w:r>
      <w:r w:rsidR="00072F3C">
        <w:t>9</w:t>
      </w:r>
      <w:r>
        <w:t xml:space="preserve"> a </w:t>
      </w:r>
      <w:r w:rsidR="00072F3C">
        <w:t>25</w:t>
      </w:r>
      <w:r>
        <w:t xml:space="preserve"> de </w:t>
      </w:r>
      <w:r w:rsidR="00072F3C">
        <w:t>octubre</w:t>
      </w:r>
      <w:r>
        <w:t xml:space="preserve"> del 2015) y finalizó la semana 3</w:t>
      </w:r>
      <w:r w:rsidR="00072F3C">
        <w:t>2</w:t>
      </w:r>
      <w:r>
        <w:t xml:space="preserve"> del año 2017 (</w:t>
      </w:r>
      <w:r w:rsidR="00072F3C">
        <w:t>7 al 13 de agosto</w:t>
      </w:r>
      <w:r>
        <w:t xml:space="preserve"> de 2017).</w:t>
      </w:r>
    </w:p>
    <w:p w:rsidR="000F2F02" w:rsidRDefault="00E71533" w:rsidP="004726AB">
      <w:pPr>
        <w:pStyle w:val="Prrafodelista"/>
        <w:numPr>
          <w:ilvl w:val="0"/>
          <w:numId w:val="7"/>
        </w:numPr>
        <w:spacing w:after="0" w:line="240" w:lineRule="auto"/>
        <w:jc w:val="both"/>
      </w:pPr>
      <w:r>
        <w:t xml:space="preserve">La </w:t>
      </w:r>
      <w:r w:rsidR="00C9723C">
        <w:t>Situación ambiental de es</w:t>
      </w:r>
      <w:r>
        <w:t xml:space="preserve">te centro de cultivo se constató con personal de Sernapesca en la realización del monitoreo INFA de cosecha, efectuada el </w:t>
      </w:r>
      <w:r w:rsidR="00072F3C">
        <w:t>21</w:t>
      </w:r>
      <w:r>
        <w:t xml:space="preserve"> de </w:t>
      </w:r>
      <w:r w:rsidR="00072F3C">
        <w:t>julio</w:t>
      </w:r>
      <w:r w:rsidR="000F2F02">
        <w:t xml:space="preserve"> de 2017, teni</w:t>
      </w:r>
      <w:r w:rsidR="0050179B">
        <w:t>en</w:t>
      </w:r>
      <w:r w:rsidR="000F2F02">
        <w:t xml:space="preserve">do como resultado una INFA anaeróbica, dado lo anterior, este muestreo se repite el </w:t>
      </w:r>
      <w:r w:rsidR="00F01F04">
        <w:t>3</w:t>
      </w:r>
      <w:r w:rsidR="000F2F02">
        <w:t xml:space="preserve"> de julio de 2018, también en presencia de un funcionario de este Servicio como verificador</w:t>
      </w:r>
      <w:r w:rsidR="0050179B">
        <w:t>, siendo en este caso un resultado aeróbico</w:t>
      </w:r>
      <w:r w:rsidR="000F2F02">
        <w:t>.</w:t>
      </w:r>
    </w:p>
    <w:p w:rsidR="00C9723C" w:rsidRDefault="000F2F02" w:rsidP="004726AB">
      <w:pPr>
        <w:pStyle w:val="Prrafodelista"/>
        <w:spacing w:after="0" w:line="240" w:lineRule="auto"/>
        <w:ind w:left="426"/>
        <w:jc w:val="both"/>
      </w:pPr>
      <w:r>
        <w:t xml:space="preserve">Como antecedentes se entregan los registros de terreno de cada uno de los monitoreos realizados, así como respaldo de la publicación de </w:t>
      </w:r>
      <w:r w:rsidR="00A41D05">
        <w:t>é</w:t>
      </w:r>
      <w:r>
        <w:t xml:space="preserve">stos en la Web de </w:t>
      </w:r>
      <w:proofErr w:type="spellStart"/>
      <w:r w:rsidR="009878DC">
        <w:t>S</w:t>
      </w:r>
      <w:r>
        <w:t>ernapesca</w:t>
      </w:r>
      <w:proofErr w:type="spellEnd"/>
      <w:r w:rsidRPr="008C0D6B">
        <w:t>.</w:t>
      </w:r>
    </w:p>
    <w:p w:rsidR="000F2F02" w:rsidRDefault="000F2F02" w:rsidP="004726AB">
      <w:pPr>
        <w:pStyle w:val="Prrafodelista"/>
        <w:numPr>
          <w:ilvl w:val="0"/>
          <w:numId w:val="7"/>
        </w:numPr>
        <w:spacing w:after="0" w:line="240" w:lineRule="auto"/>
        <w:jc w:val="both"/>
      </w:pPr>
      <w:r w:rsidRPr="008C0D6B">
        <w:t xml:space="preserve">El Artículo 17 del D.S. 320/2001 señala que “Los proyectos en sectores de agua y fondo que deban someterse al Sistema de Evaluación de Impacto Ambiental sólo obtendrán el Permiso Ambiental Sectorial cuando se determine que la futura área de sedimentación o el </w:t>
      </w:r>
      <w:proofErr w:type="spellStart"/>
      <w:r w:rsidRPr="008C0D6B">
        <w:t>decil</w:t>
      </w:r>
      <w:proofErr w:type="spellEnd"/>
      <w:r w:rsidRPr="008C0D6B">
        <w:t xml:space="preserve"> más profundo de la columna</w:t>
      </w:r>
      <w:r w:rsidR="009878DC">
        <w:t xml:space="preserve"> </w:t>
      </w:r>
      <w:r w:rsidRPr="008C0D6B">
        <w:t>de agua, según corresponda, presenta condiciones aeróbicas.</w:t>
      </w:r>
    </w:p>
    <w:p w:rsidR="000F2F02" w:rsidRPr="008C0D6B" w:rsidRDefault="000F2F02" w:rsidP="004726AB">
      <w:pPr>
        <w:pStyle w:val="Prrafodelista"/>
        <w:spacing w:after="0" w:line="240" w:lineRule="auto"/>
        <w:ind w:left="426"/>
        <w:jc w:val="both"/>
      </w:pPr>
      <w:r w:rsidRPr="008C0D6B">
        <w:t>Es responsabilidad del titular que su centro opere en niveles compatibles con las capacidades de los cuerpos de agua lacustres, fluviales y/o marítimos, para lo cual deberá mantener siempre condiciones aeróbicas".</w:t>
      </w:r>
    </w:p>
    <w:p w:rsidR="000F2F02" w:rsidRPr="008C0D6B" w:rsidRDefault="000F2F02" w:rsidP="004726AB">
      <w:pPr>
        <w:pStyle w:val="Prrafodelista"/>
        <w:numPr>
          <w:ilvl w:val="0"/>
          <w:numId w:val="7"/>
        </w:numPr>
        <w:spacing w:after="0" w:line="240" w:lineRule="auto"/>
        <w:jc w:val="both"/>
      </w:pPr>
      <w:r>
        <w:t>Por su parte Artículo 20 del mismo cuerpo normativo señala “</w:t>
      </w:r>
      <w:r w:rsidRPr="008C0D6B">
        <w:t>En el caso que el centro de cultivo supere la capacidad del cuerpo de agua, según lo establecido en el artículo 3°, no se podrá ingresar nuevos ejemplares mientras no se restablezcan las condiciones aeróbicas de conformidad con el inciso</w:t>
      </w:r>
      <w:r w:rsidR="009878DC">
        <w:t xml:space="preserve"> </w:t>
      </w:r>
      <w:r w:rsidRPr="008C0D6B">
        <w:t xml:space="preserve">siguiente. </w:t>
      </w:r>
    </w:p>
    <w:p w:rsidR="000F2F02" w:rsidRPr="008C0D6B" w:rsidRDefault="000F2F02" w:rsidP="004726AB">
      <w:pPr>
        <w:pStyle w:val="Prrafodelista"/>
        <w:numPr>
          <w:ilvl w:val="0"/>
          <w:numId w:val="7"/>
        </w:numPr>
        <w:spacing w:after="0" w:line="240" w:lineRule="auto"/>
        <w:jc w:val="both"/>
      </w:pPr>
      <w:r w:rsidRPr="008C0D6B">
        <w:t>Corresponderá al titular del centro de cultivo determinar el momento en que realizará una nueva INFA que deberá acreditar que en el sitio se podrá reanudar y mantener operaciones en condiciones aeróbicas al menos por un ciclo productivo, en el caso del cultivo.</w:t>
      </w:r>
    </w:p>
    <w:p w:rsidR="004726AB" w:rsidRDefault="004726AB" w:rsidP="004726AB">
      <w:pPr>
        <w:spacing w:after="0" w:line="240" w:lineRule="auto"/>
        <w:jc w:val="both"/>
      </w:pPr>
    </w:p>
    <w:p w:rsidR="00E71533" w:rsidRPr="008C0D6B" w:rsidRDefault="00E71533" w:rsidP="004726AB">
      <w:pPr>
        <w:spacing w:after="0" w:line="240" w:lineRule="auto"/>
        <w:jc w:val="both"/>
      </w:pPr>
      <w:r>
        <w:t xml:space="preserve">Desde </w:t>
      </w:r>
      <w:r w:rsidR="000F2F02">
        <w:t xml:space="preserve">la fecha de cierre del ciclo denunciado </w:t>
      </w:r>
      <w:r>
        <w:t>(semana 3</w:t>
      </w:r>
      <w:r w:rsidR="00072F3C">
        <w:t>2</w:t>
      </w:r>
      <w:r>
        <w:t xml:space="preserve"> del 2017), no se efectuaron ingresos de peces al centro de cultivo</w:t>
      </w:r>
      <w:r w:rsidR="000F2F02">
        <w:t xml:space="preserve"> para un nuevo ciclo, hasta que no se verific</w:t>
      </w:r>
      <w:r w:rsidR="00A41D05">
        <w:t>ó</w:t>
      </w:r>
      <w:r w:rsidR="000F2F02">
        <w:t xml:space="preserve"> que la situación del centro </w:t>
      </w:r>
      <w:r>
        <w:t>fue</w:t>
      </w:r>
      <w:r w:rsidR="000F2F02">
        <w:t>se</w:t>
      </w:r>
      <w:r w:rsidR="00524A00">
        <w:t xml:space="preserve"> “aeróbica”</w:t>
      </w:r>
      <w:r w:rsidR="009878DC">
        <w:t xml:space="preserve"> </w:t>
      </w:r>
      <w:r w:rsidR="000F2F02">
        <w:t xml:space="preserve">nuevamente, tal como lo establece la normativa sectorial </w:t>
      </w:r>
      <w:r w:rsidR="006922F2">
        <w:t xml:space="preserve">vigente </w:t>
      </w:r>
      <w:r w:rsidR="006922F2" w:rsidRPr="006922F2">
        <w:t xml:space="preserve">(03-07-2018). Actualmente este centro de cultivo se encuentra con peces, iniciando su ciclo la semana 33 de 2018 (13-08-2018), sembrando un total </w:t>
      </w:r>
      <w:r w:rsidR="009878DC">
        <w:t>d</w:t>
      </w:r>
      <w:r w:rsidR="006922F2" w:rsidRPr="006922F2">
        <w:t>e 1.266.960 peces (SIFA</w:t>
      </w:r>
      <w:r w:rsidR="009878DC">
        <w:t>)</w:t>
      </w:r>
      <w:r w:rsidR="006922F2">
        <w:t>.</w:t>
      </w:r>
      <w:del w:id="0" w:author="fcalderon" w:date="2019-08-20T13:46:00Z">
        <w:r w:rsidDel="00F01F04">
          <w:delText xml:space="preserve"> </w:delText>
        </w:r>
      </w:del>
    </w:p>
    <w:p w:rsidR="00E71533" w:rsidRDefault="00E71533" w:rsidP="004726AB">
      <w:pPr>
        <w:pStyle w:val="Prrafodelista"/>
        <w:spacing w:after="0" w:line="240" w:lineRule="auto"/>
        <w:jc w:val="both"/>
      </w:pPr>
    </w:p>
    <w:p w:rsidR="00E71533" w:rsidRPr="00524A00" w:rsidRDefault="00E71533" w:rsidP="004726AB">
      <w:pPr>
        <w:pStyle w:val="Prrafodelista"/>
        <w:numPr>
          <w:ilvl w:val="0"/>
          <w:numId w:val="4"/>
        </w:numPr>
        <w:spacing w:after="0" w:line="240" w:lineRule="auto"/>
        <w:ind w:left="426"/>
        <w:jc w:val="both"/>
        <w:rPr>
          <w:b/>
        </w:rPr>
      </w:pPr>
      <w:r w:rsidRPr="00524A00">
        <w:rPr>
          <w:b/>
        </w:rPr>
        <w:t xml:space="preserve">Hecho </w:t>
      </w:r>
      <w:r w:rsidR="00C9723C" w:rsidRPr="00524A00">
        <w:rPr>
          <w:b/>
        </w:rPr>
        <w:t>denunciado</w:t>
      </w:r>
      <w:r w:rsidRPr="00524A00">
        <w:rPr>
          <w:b/>
        </w:rPr>
        <w:t xml:space="preserve"> N° 2: Infraestructura de cultivo distinta (en número y forma) a la autorizada.</w:t>
      </w:r>
    </w:p>
    <w:p w:rsidR="00E71533" w:rsidRDefault="00E71533" w:rsidP="004726AB">
      <w:pPr>
        <w:pStyle w:val="Prrafodelista"/>
        <w:spacing w:after="0" w:line="240" w:lineRule="auto"/>
        <w:jc w:val="both"/>
      </w:pPr>
    </w:p>
    <w:p w:rsidR="00524A00" w:rsidRDefault="00E71533" w:rsidP="004726AB">
      <w:pPr>
        <w:pStyle w:val="Prrafodelista"/>
        <w:numPr>
          <w:ilvl w:val="0"/>
          <w:numId w:val="9"/>
        </w:numPr>
        <w:spacing w:after="0" w:line="240" w:lineRule="auto"/>
        <w:jc w:val="both"/>
      </w:pPr>
      <w:r>
        <w:t>La RCA N°0</w:t>
      </w:r>
      <w:r w:rsidR="00072F3C">
        <w:t>81</w:t>
      </w:r>
      <w:r>
        <w:t xml:space="preserve"> del </w:t>
      </w:r>
      <w:r w:rsidR="00072F3C">
        <w:t>2</w:t>
      </w:r>
      <w:r>
        <w:t xml:space="preserve">8 de </w:t>
      </w:r>
      <w:r w:rsidR="00072F3C">
        <w:t>diciembre</w:t>
      </w:r>
      <w:r>
        <w:t xml:space="preserve"> de 20</w:t>
      </w:r>
      <w:r w:rsidR="00072F3C">
        <w:t>10</w:t>
      </w:r>
      <w:r>
        <w:t xml:space="preserve"> autoriz</w:t>
      </w:r>
      <w:r w:rsidR="0077010F">
        <w:t>ó</w:t>
      </w:r>
      <w:r>
        <w:t xml:space="preserve"> la instalación de </w:t>
      </w:r>
      <w:r w:rsidR="0077010F">
        <w:t xml:space="preserve">30 balsas </w:t>
      </w:r>
      <w:r w:rsidR="007B5CA9">
        <w:t>jaul</w:t>
      </w:r>
      <w:r w:rsidR="00072F3C">
        <w:t>as circulares de 25 metros de diámetros</w:t>
      </w:r>
      <w:r>
        <w:t xml:space="preserve"> para producir </w:t>
      </w:r>
      <w:r w:rsidR="00072F3C">
        <w:t>5.400</w:t>
      </w:r>
      <w:r>
        <w:t xml:space="preserve"> toneladas de salmónidos (Considerando</w:t>
      </w:r>
      <w:r w:rsidR="00524A00">
        <w:t>s</w:t>
      </w:r>
      <w:r>
        <w:t xml:space="preserve"> 3</w:t>
      </w:r>
      <w:r w:rsidR="00072F3C">
        <w:t>.2 y 3.</w:t>
      </w:r>
      <w:r w:rsidR="0077010F">
        <w:t>3</w:t>
      </w:r>
      <w:r w:rsidR="00072F3C">
        <w:t>.1.4</w:t>
      </w:r>
      <w:r>
        <w:t xml:space="preserve">). </w:t>
      </w:r>
    </w:p>
    <w:p w:rsidR="00313144" w:rsidRDefault="0039206B">
      <w:pPr>
        <w:pStyle w:val="Prrafodelista"/>
        <w:numPr>
          <w:ilvl w:val="0"/>
          <w:numId w:val="9"/>
        </w:numPr>
        <w:spacing w:after="0" w:line="240" w:lineRule="auto"/>
        <w:jc w:val="both"/>
      </w:pPr>
      <w:r>
        <w:t>La Carta N° 043 del 20 de febrero de 2013 de la Dirección Regional del SEA Magallanes</w:t>
      </w:r>
      <w:r w:rsidR="00F01F04">
        <w:t xml:space="preserve"> </w:t>
      </w:r>
      <w:r w:rsidR="00D442DD">
        <w:t>se pronunció respecto de la instalación de 22 balsas jaulas cuadradas de 30x30 metros</w:t>
      </w:r>
      <w:r w:rsidR="00335981">
        <w:t xml:space="preserve"> </w:t>
      </w:r>
      <w:r w:rsidR="00D442DD">
        <w:t>en reemplazo de lo establecido en la RCA N° 081/2010. Al respecto, dicho organismo indicó que las modificaciones propuestas no requerían ingreso al SEIA.</w:t>
      </w:r>
    </w:p>
    <w:p w:rsidR="00D33B32" w:rsidRDefault="00524A00" w:rsidP="00D33B32">
      <w:pPr>
        <w:pStyle w:val="Prrafodelista"/>
        <w:numPr>
          <w:ilvl w:val="0"/>
          <w:numId w:val="10"/>
        </w:numPr>
        <w:spacing w:after="0" w:line="240" w:lineRule="auto"/>
        <w:jc w:val="both"/>
      </w:pPr>
      <w:r>
        <w:t>L</w:t>
      </w:r>
      <w:r w:rsidR="00E71533">
        <w:t>a Resolución Exenta N°25</w:t>
      </w:r>
      <w:r w:rsidR="00072F3C">
        <w:t>9</w:t>
      </w:r>
      <w:r w:rsidR="00E71533">
        <w:t>/2015/P</w:t>
      </w:r>
      <w:r w:rsidR="00072F3C">
        <w:t>21690</w:t>
      </w:r>
      <w:r w:rsidR="00D442DD">
        <w:t xml:space="preserve"> de fecha 15/10/15, emitida por la Dirección Regional del SEA Magallanes </w:t>
      </w:r>
      <w:r w:rsidR="00D33B32">
        <w:t>se pronunció respecto de la modificación de las dimensiones, cantidad y tipo de balsas jaulas contempladas para el centro en la RCA N° 081/2010, lo que estaría supeditado al ciclo productivo y siempre dando cumplimiento a la normativa de la autoridad pesquera. Al respecto, dicho organismo indicó que las modificaciones propuestas no requerían ingreso al SEIA.</w:t>
      </w:r>
    </w:p>
    <w:p w:rsidR="006E18A9" w:rsidRDefault="00967BA4" w:rsidP="00967BA4">
      <w:pPr>
        <w:pStyle w:val="Prrafodelista"/>
        <w:numPr>
          <w:ilvl w:val="0"/>
          <w:numId w:val="9"/>
        </w:numPr>
        <w:spacing w:after="0" w:line="240" w:lineRule="auto"/>
        <w:jc w:val="both"/>
      </w:pPr>
      <w:r>
        <w:t xml:space="preserve">No existen antecedentes relativos a </w:t>
      </w:r>
      <w:r w:rsidR="006E18A9">
        <w:t>la fecha de la imagen satelital</w:t>
      </w:r>
      <w:r>
        <w:t xml:space="preserve"> presentada en la denuncia</w:t>
      </w:r>
      <w:r w:rsidR="006E18A9">
        <w:t xml:space="preserve">, ya que como </w:t>
      </w:r>
      <w:r>
        <w:t xml:space="preserve">bien </w:t>
      </w:r>
      <w:r w:rsidR="006E18A9">
        <w:t xml:space="preserve">indica el denunciante, </w:t>
      </w:r>
      <w:r>
        <w:t xml:space="preserve">ello </w:t>
      </w:r>
      <w:r w:rsidR="006E18A9">
        <w:t xml:space="preserve">no está disponible en el visualizador de mapas de la </w:t>
      </w:r>
      <w:r>
        <w:t>Subsecretaría de Pesca y Acuicultura (</w:t>
      </w:r>
      <w:r w:rsidR="006E18A9">
        <w:t>SSP</w:t>
      </w:r>
      <w:r>
        <w:t>). Sin perjuicio de lo anterior</w:t>
      </w:r>
      <w:r w:rsidR="006E18A9">
        <w:t xml:space="preserve">, </w:t>
      </w:r>
      <w:r>
        <w:t xml:space="preserve">cabe hacer presente </w:t>
      </w:r>
      <w:r w:rsidR="006E18A9">
        <w:t>que la misma Subsecretaría de Pesca y Acuicultura indica que la base cartográfica es de carácter referencial</w:t>
      </w:r>
      <w:r w:rsidR="00E17BB7">
        <w:t xml:space="preserve"> (Figura 1)</w:t>
      </w:r>
      <w:r w:rsidR="006E18A9">
        <w:t>.</w:t>
      </w:r>
    </w:p>
    <w:p w:rsidR="000C245A" w:rsidRDefault="000C245A" w:rsidP="006E18A9">
      <w:pPr>
        <w:spacing w:after="0" w:line="240" w:lineRule="auto"/>
        <w:ind w:left="426"/>
        <w:jc w:val="both"/>
      </w:pPr>
    </w:p>
    <w:p w:rsidR="00726D5F" w:rsidRDefault="00726D5F" w:rsidP="00817671">
      <w:pPr>
        <w:spacing w:after="0" w:line="240" w:lineRule="auto"/>
        <w:jc w:val="center"/>
      </w:pPr>
      <w:r>
        <w:rPr>
          <w:noProof/>
          <w:lang w:val="es-ES" w:eastAsia="es-ES"/>
        </w:rPr>
        <w:lastRenderedPageBreak/>
        <w:drawing>
          <wp:inline distT="0" distB="0" distL="0" distR="0">
            <wp:extent cx="4333875" cy="256222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8707" t="28075" r="3912"/>
                    <a:stretch>
                      <a:fillRect/>
                    </a:stretch>
                  </pic:blipFill>
                  <pic:spPr bwMode="auto">
                    <a:xfrm>
                      <a:off x="0" y="0"/>
                      <a:ext cx="4333875" cy="2562225"/>
                    </a:xfrm>
                    <a:prstGeom prst="rect">
                      <a:avLst/>
                    </a:prstGeom>
                    <a:noFill/>
                    <a:ln>
                      <a:noFill/>
                    </a:ln>
                  </pic:spPr>
                </pic:pic>
              </a:graphicData>
            </a:graphic>
          </wp:inline>
        </w:drawing>
      </w:r>
    </w:p>
    <w:p w:rsidR="00726D5F" w:rsidRDefault="00726D5F" w:rsidP="00817671">
      <w:pPr>
        <w:spacing w:after="0" w:line="240" w:lineRule="auto"/>
        <w:jc w:val="center"/>
      </w:pPr>
    </w:p>
    <w:p w:rsidR="00726D5F" w:rsidRDefault="00726D5F" w:rsidP="00817671">
      <w:pPr>
        <w:spacing w:after="0" w:line="240" w:lineRule="auto"/>
        <w:jc w:val="center"/>
      </w:pPr>
      <w:r>
        <w:rPr>
          <w:noProof/>
          <w:lang w:val="es-ES" w:eastAsia="es-ES"/>
        </w:rPr>
        <w:drawing>
          <wp:inline distT="0" distB="0" distL="0" distR="0">
            <wp:extent cx="4410075" cy="28289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1259" t="12903"/>
                    <a:stretch>
                      <a:fillRect/>
                    </a:stretch>
                  </pic:blipFill>
                  <pic:spPr bwMode="auto">
                    <a:xfrm>
                      <a:off x="0" y="0"/>
                      <a:ext cx="4410075" cy="2828925"/>
                    </a:xfrm>
                    <a:prstGeom prst="rect">
                      <a:avLst/>
                    </a:prstGeom>
                    <a:noFill/>
                    <a:ln>
                      <a:noFill/>
                    </a:ln>
                  </pic:spPr>
                </pic:pic>
              </a:graphicData>
            </a:graphic>
          </wp:inline>
        </w:drawing>
      </w:r>
    </w:p>
    <w:p w:rsidR="00E17BB7" w:rsidRDefault="00E17BB7" w:rsidP="00E17BB7">
      <w:pPr>
        <w:spacing w:after="0" w:line="240" w:lineRule="auto"/>
        <w:jc w:val="center"/>
      </w:pPr>
    </w:p>
    <w:p w:rsidR="00E17BB7" w:rsidRDefault="00E17BB7" w:rsidP="00E17BB7">
      <w:pPr>
        <w:spacing w:after="0" w:line="240" w:lineRule="auto"/>
        <w:jc w:val="center"/>
      </w:pPr>
      <w:r>
        <w:t>Figura N°1. Captura de imagen disponible en el visualizador de mapas de la Subsecretaría de Pesca y acuicultura (</w:t>
      </w:r>
      <w:hyperlink r:id="rId7" w:history="1">
        <w:r w:rsidRPr="006032B5">
          <w:rPr>
            <w:rStyle w:val="Hipervnculo"/>
          </w:rPr>
          <w:t>https://mapas.subpesca.cl/ideviewer</w:t>
        </w:r>
      </w:hyperlink>
      <w:r>
        <w:t>)</w:t>
      </w:r>
    </w:p>
    <w:p w:rsidR="00E17BB7" w:rsidRDefault="00E17BB7" w:rsidP="00817671">
      <w:pPr>
        <w:spacing w:after="0" w:line="240" w:lineRule="auto"/>
        <w:jc w:val="center"/>
      </w:pPr>
    </w:p>
    <w:p w:rsidR="00726D5F" w:rsidRDefault="00726D5F" w:rsidP="004726AB">
      <w:pPr>
        <w:spacing w:after="0" w:line="240" w:lineRule="auto"/>
        <w:jc w:val="both"/>
      </w:pPr>
    </w:p>
    <w:p w:rsidR="00726D5F" w:rsidRDefault="00726D5F" w:rsidP="004726AB">
      <w:pPr>
        <w:spacing w:after="0" w:line="240" w:lineRule="auto"/>
        <w:jc w:val="both"/>
      </w:pPr>
    </w:p>
    <w:p w:rsidR="000C245A" w:rsidRPr="004726AB" w:rsidRDefault="00524A00" w:rsidP="004726AB">
      <w:pPr>
        <w:pStyle w:val="Prrafodelista"/>
        <w:numPr>
          <w:ilvl w:val="0"/>
          <w:numId w:val="9"/>
        </w:numPr>
        <w:spacing w:after="0" w:line="240" w:lineRule="auto"/>
        <w:ind w:left="360"/>
        <w:jc w:val="both"/>
      </w:pPr>
      <w:r>
        <w:t>C</w:t>
      </w:r>
      <w:r w:rsidR="00E71533" w:rsidRPr="00700009">
        <w:t xml:space="preserve">omo parte de </w:t>
      </w:r>
      <w:r w:rsidR="00297486">
        <w:t xml:space="preserve">una </w:t>
      </w:r>
      <w:r w:rsidR="00E71533" w:rsidRPr="00700009">
        <w:t xml:space="preserve">fiscalización realizada a este centro de </w:t>
      </w:r>
      <w:r w:rsidR="000C245A" w:rsidRPr="00700009">
        <w:t>cultivo</w:t>
      </w:r>
      <w:ins w:id="1" w:author="fcalderon" w:date="2019-10-01T08:14:00Z">
        <w:r w:rsidR="009878DC">
          <w:t xml:space="preserve"> </w:t>
        </w:r>
      </w:ins>
      <w:r w:rsidR="000C245A" w:rsidRPr="00700009">
        <w:t>el 21 de julio de 2017</w:t>
      </w:r>
      <w:r w:rsidR="000C245A">
        <w:t>,</w:t>
      </w:r>
      <w:r w:rsidR="00E71533" w:rsidRPr="00700009">
        <w:t xml:space="preserve"> se verificó la </w:t>
      </w:r>
      <w:r w:rsidR="00E71533" w:rsidRPr="004726AB">
        <w:t>existencia</w:t>
      </w:r>
      <w:r w:rsidR="0050179B">
        <w:t>,</w:t>
      </w:r>
      <w:r w:rsidR="00F01F04">
        <w:t xml:space="preserve"> </w:t>
      </w:r>
      <w:r w:rsidR="00572532" w:rsidRPr="004726AB">
        <w:t xml:space="preserve">ubicación, </w:t>
      </w:r>
      <w:r w:rsidR="00E71533" w:rsidRPr="004726AB">
        <w:t>número</w:t>
      </w:r>
      <w:r w:rsidR="00692A57">
        <w:t xml:space="preserve"> </w:t>
      </w:r>
      <w:r w:rsidR="00072F3C" w:rsidRPr="00700009">
        <w:t>y</w:t>
      </w:r>
      <w:r w:rsidR="00E71533" w:rsidRPr="00700009">
        <w:t xml:space="preserve"> dimensiones de las estructuras de cultivo instaladas en el centro</w:t>
      </w:r>
      <w:r w:rsidR="00726D5F">
        <w:t xml:space="preserve">, </w:t>
      </w:r>
      <w:r w:rsidR="00E71533" w:rsidRPr="00700009">
        <w:t>las que correspond</w:t>
      </w:r>
      <w:r w:rsidR="00297486">
        <w:t xml:space="preserve">ían </w:t>
      </w:r>
      <w:r w:rsidR="00E71533" w:rsidRPr="00700009">
        <w:t>a l</w:t>
      </w:r>
      <w:r w:rsidR="00297486">
        <w:t xml:space="preserve">as modificaciones de la RCA descritas en la </w:t>
      </w:r>
      <w:r w:rsidR="00F01F04">
        <w:t>Carta N° 043 del 20 de febrero de 2013</w:t>
      </w:r>
      <w:r w:rsidR="00E71533" w:rsidRPr="004726AB">
        <w:t xml:space="preserve"> antes mencionada</w:t>
      </w:r>
      <w:r w:rsidR="00297486">
        <w:t xml:space="preserve">; todas las cuales se encontraban </w:t>
      </w:r>
      <w:r w:rsidR="00726D5F" w:rsidRPr="004726AB">
        <w:t>dentro de</w:t>
      </w:r>
      <w:r w:rsidR="00297486">
        <w:t xml:space="preserve">l área de </w:t>
      </w:r>
      <w:r w:rsidR="00726D5F" w:rsidRPr="004726AB">
        <w:t>concesión</w:t>
      </w:r>
      <w:r w:rsidR="00297486">
        <w:t xml:space="preserve"> otorgada</w:t>
      </w:r>
      <w:r w:rsidR="00E71533" w:rsidRPr="004726AB">
        <w:t>.</w:t>
      </w:r>
    </w:p>
    <w:p w:rsidR="00E71533" w:rsidRPr="00700009" w:rsidRDefault="000C245A" w:rsidP="004726AB">
      <w:pPr>
        <w:pStyle w:val="Prrafodelista"/>
        <w:spacing w:after="0" w:line="240" w:lineRule="auto"/>
        <w:ind w:left="360"/>
        <w:jc w:val="both"/>
      </w:pPr>
      <w:r>
        <w:t xml:space="preserve">Como respaldo </w:t>
      </w:r>
      <w:r w:rsidR="00572532">
        <w:t>se adjunta</w:t>
      </w:r>
      <w:r w:rsidR="00E71533" w:rsidRPr="00700009">
        <w:t xml:space="preserve"> el acta de terreno del muestreo ambiental </w:t>
      </w:r>
      <w:r>
        <w:t>INFA</w:t>
      </w:r>
      <w:r w:rsidR="0050179B">
        <w:t>, donde se da cuenta de la ubicación de las estructuras al momento de la inspección</w:t>
      </w:r>
      <w:r w:rsidR="00572532">
        <w:t>,</w:t>
      </w:r>
      <w:r w:rsidR="00692A57">
        <w:t xml:space="preserve"> </w:t>
      </w:r>
      <w:r>
        <w:t>supervis</w:t>
      </w:r>
      <w:r w:rsidR="00E71533" w:rsidRPr="00700009">
        <w:t>ado por funcionarios de este Servicio</w:t>
      </w:r>
      <w:r w:rsidR="00297486">
        <w:t>.</w:t>
      </w:r>
    </w:p>
    <w:p w:rsidR="004726AB" w:rsidRDefault="004726AB" w:rsidP="004726AB">
      <w:pPr>
        <w:spacing w:after="0" w:line="240" w:lineRule="auto"/>
        <w:jc w:val="both"/>
      </w:pPr>
    </w:p>
    <w:p w:rsidR="004726AB" w:rsidRDefault="004726AB" w:rsidP="004726AB">
      <w:pPr>
        <w:pStyle w:val="Prrafodelista"/>
        <w:spacing w:after="0" w:line="240" w:lineRule="auto"/>
        <w:jc w:val="both"/>
        <w:rPr>
          <w:b/>
        </w:rPr>
      </w:pPr>
    </w:p>
    <w:p w:rsidR="00297486" w:rsidRPr="006070A1" w:rsidRDefault="00297486" w:rsidP="00297486">
      <w:pPr>
        <w:spacing w:after="0" w:line="240" w:lineRule="auto"/>
        <w:jc w:val="both"/>
      </w:pPr>
      <w:r w:rsidRPr="006070A1">
        <w:t>ANALISIS DE PRODUCCIÓN</w:t>
      </w:r>
    </w:p>
    <w:p w:rsidR="004726AB" w:rsidRDefault="004726AB" w:rsidP="004726AB">
      <w:pPr>
        <w:pStyle w:val="Prrafodelista"/>
        <w:spacing w:after="0" w:line="240" w:lineRule="auto"/>
        <w:jc w:val="both"/>
        <w:rPr>
          <w:b/>
        </w:rPr>
      </w:pPr>
      <w:bookmarkStart w:id="2" w:name="_GoBack"/>
      <w:bookmarkEnd w:id="2"/>
    </w:p>
    <w:p w:rsidR="006070A1" w:rsidRPr="006070A1" w:rsidRDefault="006070A1" w:rsidP="006070A1">
      <w:pPr>
        <w:pStyle w:val="Prrafodelista"/>
        <w:numPr>
          <w:ilvl w:val="0"/>
          <w:numId w:val="9"/>
        </w:numPr>
        <w:spacing w:after="120"/>
        <w:jc w:val="both"/>
        <w:rPr>
          <w:rFonts w:cs="Arial"/>
        </w:rPr>
      </w:pPr>
      <w:r w:rsidRPr="006070A1">
        <w:rPr>
          <w:rFonts w:cs="Arial"/>
        </w:rPr>
        <w:t>De acuerdo a la información entregada por el titular del proyecto en la plataforma institucional desarrollada para tal efecto, Sistema de Información para la Fiscalización de Acuicultura, en adelante SIFA, en el centro de cultivo se ingresaron 1.354.036 peces, iniciando el ciclo productivo la Semana 43 del año 2015 (19-OCT-2015 AL 25-OCT-2015) y finalizando en la semana 32 del año 2017 (7-AGO-2017 al 13-AGO-2017), valores que se presentan resumidos en la Tabla 1, en tanto que los valores semanales de existencia por unidad de cultivo se encuentran disponibles en el Anexo 1.</w:t>
      </w:r>
    </w:p>
    <w:p w:rsidR="006070A1" w:rsidRPr="000610EA" w:rsidRDefault="006070A1" w:rsidP="006070A1">
      <w:pPr>
        <w:spacing w:after="120"/>
        <w:ind w:left="709"/>
        <w:jc w:val="both"/>
        <w:rPr>
          <w:rFonts w:cs="Arial"/>
        </w:rPr>
      </w:pPr>
      <w:r>
        <w:rPr>
          <w:rFonts w:cs="Arial"/>
        </w:rPr>
        <w:lastRenderedPageBreak/>
        <w:t>La cosecha total en e</w:t>
      </w:r>
      <w:r w:rsidRPr="000610EA">
        <w:rPr>
          <w:rFonts w:cs="Arial"/>
        </w:rPr>
        <w:t>l cicl</w:t>
      </w:r>
      <w:r>
        <w:rPr>
          <w:rFonts w:cs="Arial"/>
        </w:rPr>
        <w:t xml:space="preserve">o productivo fue de 1.262.529 peces, iniciando la cosecha la </w:t>
      </w:r>
      <w:r w:rsidRPr="003E45CB">
        <w:rPr>
          <w:rFonts w:cs="Arial"/>
        </w:rPr>
        <w:t xml:space="preserve">Semana 20 </w:t>
      </w:r>
      <w:r>
        <w:rPr>
          <w:rFonts w:cs="Arial"/>
        </w:rPr>
        <w:t xml:space="preserve">de 2017 </w:t>
      </w:r>
      <w:r w:rsidRPr="003E45CB">
        <w:rPr>
          <w:rFonts w:cs="Arial"/>
        </w:rPr>
        <w:t>(15-MAY-2017 al 21-MAY-2017)</w:t>
      </w:r>
      <w:r>
        <w:rPr>
          <w:rFonts w:cs="Arial"/>
        </w:rPr>
        <w:t xml:space="preserve"> y f</w:t>
      </w:r>
      <w:r w:rsidRPr="000610EA">
        <w:rPr>
          <w:rFonts w:cs="Arial"/>
        </w:rPr>
        <w:t xml:space="preserve">inalizando la semana </w:t>
      </w:r>
      <w:r>
        <w:rPr>
          <w:rFonts w:cs="Arial"/>
        </w:rPr>
        <w:t>32</w:t>
      </w:r>
      <w:r w:rsidRPr="000610EA">
        <w:rPr>
          <w:rFonts w:cs="Arial"/>
        </w:rPr>
        <w:t xml:space="preserve"> de 2017 </w:t>
      </w:r>
      <w:r>
        <w:rPr>
          <w:rFonts w:cs="Arial"/>
        </w:rPr>
        <w:t>(07-AGO</w:t>
      </w:r>
      <w:r w:rsidRPr="00A2227B">
        <w:rPr>
          <w:rFonts w:cs="Arial"/>
        </w:rPr>
        <w:t>-2017 AL 1</w:t>
      </w:r>
      <w:r>
        <w:rPr>
          <w:rFonts w:cs="Arial"/>
        </w:rPr>
        <w:t>3</w:t>
      </w:r>
      <w:r w:rsidRPr="00A2227B">
        <w:rPr>
          <w:rFonts w:cs="Arial"/>
        </w:rPr>
        <w:t>-</w:t>
      </w:r>
      <w:r>
        <w:rPr>
          <w:rFonts w:cs="Arial"/>
        </w:rPr>
        <w:t>AGO</w:t>
      </w:r>
      <w:r w:rsidRPr="00A2227B">
        <w:rPr>
          <w:rFonts w:cs="Arial"/>
        </w:rPr>
        <w:t>-2017</w:t>
      </w:r>
      <w:r w:rsidRPr="000610EA">
        <w:rPr>
          <w:rFonts w:cs="Arial"/>
        </w:rPr>
        <w:t>) (Tabla 1). Los valores por unidad de cultivo y semana se encuentran disponibles en el Anexo 2</w:t>
      </w:r>
      <w:r>
        <w:rPr>
          <w:rFonts w:cs="Arial"/>
        </w:rPr>
        <w:t xml:space="preserve"> Cosechas Estructura</w:t>
      </w:r>
      <w:r w:rsidRPr="000610EA">
        <w:rPr>
          <w:rFonts w:cs="Arial"/>
        </w:rPr>
        <w:t>.</w:t>
      </w:r>
    </w:p>
    <w:p w:rsidR="006070A1" w:rsidRPr="000610EA" w:rsidRDefault="006070A1" w:rsidP="006070A1">
      <w:pPr>
        <w:spacing w:after="120"/>
        <w:ind w:left="709"/>
        <w:jc w:val="both"/>
        <w:rPr>
          <w:rFonts w:cs="Arial"/>
        </w:rPr>
      </w:pPr>
      <w:r w:rsidRPr="000610EA">
        <w:rPr>
          <w:rFonts w:cs="Arial"/>
        </w:rPr>
        <w:t xml:space="preserve">La mortalidad generada en este ciclo productivo sumó </w:t>
      </w:r>
      <w:r>
        <w:rPr>
          <w:rFonts w:cs="Arial"/>
        </w:rPr>
        <w:t>89.841</w:t>
      </w:r>
      <w:r w:rsidRPr="000610EA">
        <w:rPr>
          <w:rFonts w:cs="Arial"/>
        </w:rPr>
        <w:t xml:space="preserve"> peces (</w:t>
      </w:r>
      <w:r>
        <w:rPr>
          <w:rFonts w:cs="Arial"/>
        </w:rPr>
        <w:t>6,63</w:t>
      </w:r>
      <w:r w:rsidRPr="000610EA">
        <w:rPr>
          <w:rFonts w:cs="Arial"/>
        </w:rPr>
        <w:t>%), lo que se puede ver en la Tabla 1 para cada unidad de cultivo, en tanto que los valores semanales se encuentran disponibles en el Anexo 3</w:t>
      </w:r>
      <w:r>
        <w:rPr>
          <w:rFonts w:cs="Arial"/>
        </w:rPr>
        <w:t xml:space="preserve"> Sobreproducción</w:t>
      </w:r>
      <w:r w:rsidRPr="000610EA">
        <w:rPr>
          <w:rFonts w:cs="Arial"/>
        </w:rPr>
        <w:t>.</w:t>
      </w:r>
    </w:p>
    <w:p w:rsidR="006070A1" w:rsidRDefault="006070A1" w:rsidP="006070A1">
      <w:pPr>
        <w:spacing w:after="120"/>
        <w:ind w:left="709"/>
        <w:jc w:val="both"/>
        <w:rPr>
          <w:rFonts w:cs="Arial"/>
        </w:rPr>
      </w:pPr>
      <w:r w:rsidRPr="000610EA">
        <w:rPr>
          <w:rFonts w:cs="Arial"/>
        </w:rPr>
        <w:t>En términos de biomasa, este centro de cultivo cosech</w:t>
      </w:r>
      <w:r>
        <w:rPr>
          <w:rFonts w:cs="Arial"/>
        </w:rPr>
        <w:t>ó</w:t>
      </w:r>
      <w:r w:rsidRPr="000610EA">
        <w:rPr>
          <w:rFonts w:cs="Arial"/>
        </w:rPr>
        <w:t xml:space="preserve"> </w:t>
      </w:r>
      <w:r w:rsidRPr="002514AC">
        <w:rPr>
          <w:rFonts w:cs="Arial"/>
        </w:rPr>
        <w:t>7</w:t>
      </w:r>
      <w:r>
        <w:rPr>
          <w:rFonts w:cs="Arial"/>
        </w:rPr>
        <w:t>.796.079,7</w:t>
      </w:r>
      <w:r w:rsidRPr="000610EA">
        <w:rPr>
          <w:rFonts w:cs="Arial"/>
        </w:rPr>
        <w:t>Kg (</w:t>
      </w:r>
      <w:r>
        <w:rPr>
          <w:rFonts w:cs="Arial"/>
        </w:rPr>
        <w:t>7.796</w:t>
      </w:r>
      <w:r w:rsidRPr="000610EA">
        <w:rPr>
          <w:rFonts w:cs="Arial"/>
        </w:rPr>
        <w:t xml:space="preserve"> toneladas, Tabla 1, Anexo 2</w:t>
      </w:r>
      <w:r>
        <w:rPr>
          <w:rFonts w:cs="Arial"/>
        </w:rPr>
        <w:t xml:space="preserve"> Sobreproducción</w:t>
      </w:r>
      <w:r w:rsidRPr="000610EA">
        <w:rPr>
          <w:rFonts w:cs="Arial"/>
        </w:rPr>
        <w:t xml:space="preserve">), en tanto que la mortalidad acumuló </w:t>
      </w:r>
      <w:r>
        <w:rPr>
          <w:rFonts w:ascii="Calibri" w:hAnsi="Calibri"/>
          <w:color w:val="000000"/>
        </w:rPr>
        <w:t>214.304</w:t>
      </w:r>
      <w:r w:rsidRPr="000610EA">
        <w:rPr>
          <w:rFonts w:cs="Arial"/>
        </w:rPr>
        <w:t>Kg (2</w:t>
      </w:r>
      <w:r>
        <w:rPr>
          <w:rFonts w:cs="Arial"/>
        </w:rPr>
        <w:t>14</w:t>
      </w:r>
      <w:r w:rsidRPr="000610EA">
        <w:rPr>
          <w:rFonts w:cs="Arial"/>
        </w:rPr>
        <w:t>.</w:t>
      </w:r>
      <w:r>
        <w:rPr>
          <w:rFonts w:cs="Arial"/>
        </w:rPr>
        <w:t>30</w:t>
      </w:r>
      <w:r w:rsidRPr="000610EA">
        <w:rPr>
          <w:rFonts w:cs="Arial"/>
        </w:rPr>
        <w:t xml:space="preserve"> toneladas), lo que sum</w:t>
      </w:r>
      <w:r>
        <w:rPr>
          <w:rFonts w:cs="Arial"/>
        </w:rPr>
        <w:t>a</w:t>
      </w:r>
      <w:r w:rsidRPr="000610EA">
        <w:rPr>
          <w:rFonts w:cs="Arial"/>
        </w:rPr>
        <w:t xml:space="preserve"> </w:t>
      </w:r>
      <w:r>
        <w:rPr>
          <w:rFonts w:cs="Arial"/>
        </w:rPr>
        <w:t>8.010.383,74</w:t>
      </w:r>
      <w:r w:rsidRPr="000610EA">
        <w:rPr>
          <w:rFonts w:cs="Arial"/>
        </w:rPr>
        <w:t>Kg efectivamente producidos durante el ciclo productivo (</w:t>
      </w:r>
      <w:r>
        <w:rPr>
          <w:rFonts w:cs="Arial"/>
        </w:rPr>
        <w:t>8.010,38</w:t>
      </w:r>
      <w:r w:rsidRPr="000610EA">
        <w:rPr>
          <w:rFonts w:cs="Arial"/>
        </w:rPr>
        <w:t xml:space="preserve"> toneladas)</w:t>
      </w:r>
      <w:r>
        <w:rPr>
          <w:rFonts w:cs="Arial"/>
        </w:rPr>
        <w:t>, entendiéndose por producción c</w:t>
      </w:r>
      <w:r w:rsidRPr="005F4147">
        <w:rPr>
          <w:rFonts w:cs="Arial"/>
        </w:rPr>
        <w:t>omo el resultado de la suma de todos los egresos, expresados en toneladas, kilos o unidades, y del remanente existente en un centro de cultivo en un período determinado</w:t>
      </w:r>
      <w:del w:id="3" w:author="egodoy" w:date="2019-10-16T12:33:00Z">
        <w:r w:rsidRPr="005F4147" w:rsidDel="00F31155">
          <w:rPr>
            <w:rFonts w:cs="Arial"/>
          </w:rPr>
          <w:delText>. En el caso de las pisciculturas se entenderá por producción el resultado de la suma de todos los egresos, expresados en toneladas, kilos o unidades, descontados los ingresos de ejemplares efectuados en el mismo período</w:delText>
        </w:r>
        <w:r w:rsidDel="00F31155">
          <w:rPr>
            <w:rFonts w:cs="Arial"/>
          </w:rPr>
          <w:delText xml:space="preserve"> (Art. 2, literal 2 del D.S.320/2001)</w:delText>
        </w:r>
      </w:del>
      <w:r w:rsidRPr="000610EA">
        <w:rPr>
          <w:rFonts w:cs="Arial"/>
        </w:rPr>
        <w:t xml:space="preserve">, valores que superan en </w:t>
      </w:r>
      <w:r>
        <w:rPr>
          <w:rFonts w:cs="Arial"/>
        </w:rPr>
        <w:t>2.610.383,74</w:t>
      </w:r>
      <w:r w:rsidRPr="000610EA">
        <w:rPr>
          <w:rFonts w:cs="Arial"/>
        </w:rPr>
        <w:t>Kg lo autorizado por la RCA 0</w:t>
      </w:r>
      <w:r>
        <w:rPr>
          <w:rFonts w:cs="Arial"/>
        </w:rPr>
        <w:t>81</w:t>
      </w:r>
      <w:r w:rsidRPr="000610EA">
        <w:rPr>
          <w:rFonts w:cs="Arial"/>
        </w:rPr>
        <w:t>/2010</w:t>
      </w:r>
      <w:r>
        <w:rPr>
          <w:rFonts w:cs="Arial"/>
        </w:rPr>
        <w:t>, de 5.400 toneladas</w:t>
      </w:r>
      <w:r w:rsidRPr="000610EA">
        <w:rPr>
          <w:rFonts w:cs="Arial"/>
        </w:rPr>
        <w:t>.</w:t>
      </w:r>
    </w:p>
    <w:p w:rsidR="006070A1" w:rsidRDefault="006070A1" w:rsidP="006070A1">
      <w:pPr>
        <w:spacing w:after="120"/>
        <w:ind w:left="709"/>
        <w:jc w:val="both"/>
        <w:rPr>
          <w:rFonts w:cs="Arial"/>
        </w:rPr>
      </w:pPr>
      <w:r>
        <w:rPr>
          <w:rFonts w:cs="Arial"/>
        </w:rPr>
        <w:t xml:space="preserve">Al analizar la biomasa total en el centro de cultivo por semana, y según los datos ingresados por el titular en SIFA, ésta supera el valor máximo autorizado desde la semana 7 de 2017 (13 de febrero de 2017) hasta el cierre de ciclo la </w:t>
      </w:r>
      <w:r w:rsidRPr="000610EA">
        <w:rPr>
          <w:rFonts w:cs="Arial"/>
        </w:rPr>
        <w:t xml:space="preserve">semana </w:t>
      </w:r>
      <w:r>
        <w:rPr>
          <w:rFonts w:cs="Arial"/>
        </w:rPr>
        <w:t>32</w:t>
      </w:r>
      <w:r w:rsidRPr="000610EA">
        <w:rPr>
          <w:rFonts w:cs="Arial"/>
        </w:rPr>
        <w:t xml:space="preserve"> de 2017, es de</w:t>
      </w:r>
      <w:r>
        <w:rPr>
          <w:rFonts w:cs="Arial"/>
        </w:rPr>
        <w:t>cir por cerca de 181</w:t>
      </w:r>
      <w:r w:rsidRPr="000610EA">
        <w:rPr>
          <w:rFonts w:cs="Arial"/>
        </w:rPr>
        <w:t xml:space="preserve"> días</w:t>
      </w:r>
      <w:r>
        <w:rPr>
          <w:rFonts w:cs="Arial"/>
        </w:rPr>
        <w:t xml:space="preserve"> </w:t>
      </w:r>
      <w:r w:rsidRPr="000610EA">
        <w:rPr>
          <w:rFonts w:cs="Arial"/>
        </w:rPr>
        <w:t>(Anexo 4</w:t>
      </w:r>
      <w:r>
        <w:rPr>
          <w:rFonts w:cs="Arial"/>
        </w:rPr>
        <w:t xml:space="preserve"> Sobreproducción</w:t>
      </w:r>
      <w:r w:rsidRPr="000610EA">
        <w:rPr>
          <w:rFonts w:cs="Arial"/>
        </w:rPr>
        <w:t>).</w:t>
      </w:r>
    </w:p>
    <w:p w:rsidR="006070A1" w:rsidRDefault="006070A1" w:rsidP="006070A1">
      <w:pPr>
        <w:spacing w:after="120" w:line="360" w:lineRule="auto"/>
        <w:jc w:val="center"/>
        <w:rPr>
          <w:rFonts w:cstheme="minorHAnsi"/>
          <w:sz w:val="20"/>
        </w:rPr>
      </w:pPr>
    </w:p>
    <w:p w:rsidR="006070A1" w:rsidRPr="000610EA" w:rsidRDefault="006070A1" w:rsidP="006070A1">
      <w:pPr>
        <w:spacing w:after="120" w:line="360" w:lineRule="auto"/>
        <w:jc w:val="center"/>
        <w:rPr>
          <w:rFonts w:cstheme="minorHAnsi"/>
          <w:sz w:val="20"/>
        </w:rPr>
      </w:pPr>
      <w:r w:rsidRPr="000610EA">
        <w:rPr>
          <w:rFonts w:cstheme="minorHAnsi"/>
          <w:sz w:val="20"/>
        </w:rPr>
        <w:t xml:space="preserve">Tabla 1. </w:t>
      </w:r>
      <w:r>
        <w:rPr>
          <w:rFonts w:cstheme="minorHAnsi"/>
          <w:sz w:val="20"/>
        </w:rPr>
        <w:t xml:space="preserve">Ingresos y egresos registrados en el centro de cultivo </w:t>
      </w:r>
      <w:proofErr w:type="spellStart"/>
      <w:r>
        <w:rPr>
          <w:rFonts w:cstheme="minorHAnsi"/>
          <w:sz w:val="20"/>
        </w:rPr>
        <w:t>Cockburn</w:t>
      </w:r>
      <w:proofErr w:type="spellEnd"/>
      <w:r>
        <w:rPr>
          <w:rFonts w:cstheme="minorHAnsi"/>
          <w:sz w:val="20"/>
        </w:rPr>
        <w:t xml:space="preserve"> 13</w:t>
      </w:r>
      <w:r w:rsidRPr="000610EA">
        <w:rPr>
          <w:rFonts w:cstheme="minorHAnsi"/>
          <w:sz w:val="20"/>
        </w:rPr>
        <w:t xml:space="preserve"> (</w:t>
      </w:r>
      <w:r>
        <w:rPr>
          <w:rFonts w:cstheme="minorHAnsi"/>
          <w:sz w:val="20"/>
        </w:rPr>
        <w:t>RNA 120127</w:t>
      </w:r>
      <w:r w:rsidRPr="000610EA">
        <w:rPr>
          <w:rFonts w:cstheme="minorHAnsi"/>
          <w:sz w:val="20"/>
        </w:rPr>
        <w:t>)</w:t>
      </w:r>
      <w:r>
        <w:rPr>
          <w:rFonts w:cstheme="minorHAnsi"/>
          <w:sz w:val="20"/>
        </w:rPr>
        <w:t xml:space="preserve"> durante el ciclo productivo 2015-2017</w:t>
      </w:r>
      <w:r w:rsidRPr="000610EA">
        <w:rPr>
          <w:rFonts w:cstheme="minorHAnsi"/>
          <w:sz w:val="20"/>
        </w:rPr>
        <w:t>.</w:t>
      </w:r>
    </w:p>
    <w:tbl>
      <w:tblPr>
        <w:tblStyle w:val="Tablaconcuadrcula"/>
        <w:tblW w:w="9212" w:type="dxa"/>
        <w:jc w:val="center"/>
        <w:tblLook w:val="04A0"/>
      </w:tblPr>
      <w:tblGrid>
        <w:gridCol w:w="1112"/>
        <w:gridCol w:w="1354"/>
        <w:gridCol w:w="1681"/>
        <w:gridCol w:w="1688"/>
        <w:gridCol w:w="1683"/>
        <w:gridCol w:w="1694"/>
      </w:tblGrid>
      <w:tr w:rsidR="006070A1" w:rsidRPr="00CF117D" w:rsidTr="00873AE4">
        <w:trPr>
          <w:jc w:val="center"/>
        </w:trPr>
        <w:tc>
          <w:tcPr>
            <w:tcW w:w="1112" w:type="dxa"/>
            <w:vMerge w:val="restart"/>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Unidad de Cultivo</w:t>
            </w:r>
          </w:p>
        </w:tc>
        <w:tc>
          <w:tcPr>
            <w:tcW w:w="1354" w:type="dxa"/>
            <w:vMerge w:val="restart"/>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N° de peces ingresados</w:t>
            </w:r>
          </w:p>
        </w:tc>
        <w:tc>
          <w:tcPr>
            <w:tcW w:w="3369" w:type="dxa"/>
            <w:gridSpan w:val="2"/>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Mortalidad</w:t>
            </w:r>
          </w:p>
        </w:tc>
        <w:tc>
          <w:tcPr>
            <w:tcW w:w="3377" w:type="dxa"/>
            <w:gridSpan w:val="2"/>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Cosecha</w:t>
            </w:r>
          </w:p>
        </w:tc>
      </w:tr>
      <w:tr w:rsidR="006070A1" w:rsidRPr="00CF117D" w:rsidTr="00873AE4">
        <w:trPr>
          <w:jc w:val="center"/>
        </w:trPr>
        <w:tc>
          <w:tcPr>
            <w:tcW w:w="1112" w:type="dxa"/>
            <w:vMerge/>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p>
        </w:tc>
        <w:tc>
          <w:tcPr>
            <w:tcW w:w="1354" w:type="dxa"/>
            <w:vMerge/>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p>
        </w:tc>
        <w:tc>
          <w:tcPr>
            <w:tcW w:w="1681"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Número de peces</w:t>
            </w:r>
          </w:p>
        </w:tc>
        <w:tc>
          <w:tcPr>
            <w:tcW w:w="1688"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Biomasa (Kg)</w:t>
            </w:r>
          </w:p>
        </w:tc>
        <w:tc>
          <w:tcPr>
            <w:tcW w:w="1683"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Número de peces</w:t>
            </w:r>
          </w:p>
        </w:tc>
        <w:tc>
          <w:tcPr>
            <w:tcW w:w="1694"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Biomasa (Kg)</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w:t>
            </w:r>
          </w:p>
        </w:tc>
        <w:tc>
          <w:tcPr>
            <w:tcW w:w="1354" w:type="dxa"/>
            <w:vAlign w:val="bottom"/>
          </w:tcPr>
          <w:p w:rsidR="006070A1" w:rsidRPr="00800C76" w:rsidRDefault="006070A1" w:rsidP="00873AE4">
            <w:pPr>
              <w:jc w:val="right"/>
              <w:rPr>
                <w:color w:val="000000"/>
                <w:szCs w:val="18"/>
              </w:rPr>
            </w:pPr>
            <w:r w:rsidRPr="00800C76">
              <w:rPr>
                <w:color w:val="000000"/>
                <w:szCs w:val="18"/>
              </w:rPr>
              <w:t>54</w:t>
            </w:r>
            <w:r>
              <w:rPr>
                <w:color w:val="000000"/>
                <w:szCs w:val="18"/>
              </w:rPr>
              <w:t>.</w:t>
            </w:r>
            <w:r w:rsidRPr="00800C76">
              <w:rPr>
                <w:color w:val="000000"/>
                <w:szCs w:val="18"/>
              </w:rPr>
              <w:t>701</w:t>
            </w:r>
          </w:p>
        </w:tc>
        <w:tc>
          <w:tcPr>
            <w:tcW w:w="1681" w:type="dxa"/>
            <w:vAlign w:val="bottom"/>
          </w:tcPr>
          <w:p w:rsidR="006070A1" w:rsidRPr="00CA45EA" w:rsidRDefault="006070A1" w:rsidP="00873AE4">
            <w:pPr>
              <w:jc w:val="right"/>
              <w:rPr>
                <w:color w:val="000000"/>
                <w:szCs w:val="22"/>
              </w:rPr>
            </w:pPr>
            <w:r w:rsidRPr="00CA45EA">
              <w:rPr>
                <w:color w:val="000000"/>
                <w:szCs w:val="22"/>
              </w:rPr>
              <w:t>5.973</w:t>
            </w:r>
          </w:p>
        </w:tc>
        <w:tc>
          <w:tcPr>
            <w:tcW w:w="1688" w:type="dxa"/>
            <w:vAlign w:val="bottom"/>
          </w:tcPr>
          <w:p w:rsidR="006070A1" w:rsidRPr="00CA45EA" w:rsidRDefault="006070A1" w:rsidP="00873AE4">
            <w:pPr>
              <w:jc w:val="right"/>
              <w:rPr>
                <w:color w:val="000000"/>
                <w:szCs w:val="22"/>
              </w:rPr>
            </w:pPr>
            <w:r w:rsidRPr="00CA45EA">
              <w:rPr>
                <w:color w:val="000000"/>
                <w:szCs w:val="22"/>
              </w:rPr>
              <w:t>6.420,3</w:t>
            </w:r>
          </w:p>
        </w:tc>
        <w:tc>
          <w:tcPr>
            <w:tcW w:w="1683" w:type="dxa"/>
            <w:vAlign w:val="bottom"/>
          </w:tcPr>
          <w:p w:rsidR="006070A1" w:rsidRPr="00CA45EA" w:rsidRDefault="006070A1" w:rsidP="00873AE4">
            <w:pPr>
              <w:jc w:val="right"/>
              <w:rPr>
                <w:color w:val="000000"/>
                <w:szCs w:val="22"/>
              </w:rPr>
            </w:pPr>
            <w:r w:rsidRPr="00CA45EA">
              <w:rPr>
                <w:color w:val="000000"/>
                <w:szCs w:val="22"/>
              </w:rPr>
              <w:t>48.752</w:t>
            </w:r>
          </w:p>
        </w:tc>
        <w:tc>
          <w:tcPr>
            <w:tcW w:w="1694" w:type="dxa"/>
            <w:vAlign w:val="bottom"/>
          </w:tcPr>
          <w:p w:rsidR="006070A1" w:rsidRPr="00CA45EA" w:rsidRDefault="006070A1" w:rsidP="00873AE4">
            <w:pPr>
              <w:jc w:val="right"/>
              <w:rPr>
                <w:color w:val="000000"/>
                <w:szCs w:val="22"/>
              </w:rPr>
            </w:pPr>
            <w:r w:rsidRPr="00CA45EA">
              <w:rPr>
                <w:color w:val="000000"/>
                <w:szCs w:val="22"/>
              </w:rPr>
              <w:t>316.644,2</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w:t>
            </w:r>
          </w:p>
        </w:tc>
        <w:tc>
          <w:tcPr>
            <w:tcW w:w="1354" w:type="dxa"/>
            <w:vAlign w:val="bottom"/>
          </w:tcPr>
          <w:p w:rsidR="006070A1" w:rsidRPr="00800C76" w:rsidRDefault="006070A1" w:rsidP="00873AE4">
            <w:pPr>
              <w:jc w:val="right"/>
              <w:rPr>
                <w:color w:val="000000"/>
                <w:szCs w:val="18"/>
              </w:rPr>
            </w:pPr>
            <w:r w:rsidRPr="00800C76">
              <w:rPr>
                <w:color w:val="000000"/>
                <w:szCs w:val="18"/>
              </w:rPr>
              <w:t>49</w:t>
            </w:r>
            <w:r>
              <w:rPr>
                <w:color w:val="000000"/>
                <w:szCs w:val="18"/>
              </w:rPr>
              <w:t>.</w:t>
            </w:r>
            <w:r w:rsidRPr="00800C76">
              <w:rPr>
                <w:color w:val="000000"/>
                <w:szCs w:val="18"/>
              </w:rPr>
              <w:t>239</w:t>
            </w:r>
          </w:p>
        </w:tc>
        <w:tc>
          <w:tcPr>
            <w:tcW w:w="1681" w:type="dxa"/>
            <w:vAlign w:val="bottom"/>
          </w:tcPr>
          <w:p w:rsidR="006070A1" w:rsidRPr="00CA45EA" w:rsidRDefault="006070A1" w:rsidP="00873AE4">
            <w:pPr>
              <w:jc w:val="right"/>
              <w:rPr>
                <w:color w:val="000000"/>
                <w:szCs w:val="22"/>
              </w:rPr>
            </w:pPr>
            <w:r w:rsidRPr="00CA45EA">
              <w:rPr>
                <w:color w:val="000000"/>
                <w:szCs w:val="22"/>
              </w:rPr>
              <w:t>5.708</w:t>
            </w:r>
          </w:p>
        </w:tc>
        <w:tc>
          <w:tcPr>
            <w:tcW w:w="1688" w:type="dxa"/>
            <w:vAlign w:val="bottom"/>
          </w:tcPr>
          <w:p w:rsidR="006070A1" w:rsidRPr="00CA45EA" w:rsidRDefault="006070A1" w:rsidP="00873AE4">
            <w:pPr>
              <w:jc w:val="right"/>
              <w:rPr>
                <w:color w:val="000000"/>
                <w:szCs w:val="22"/>
              </w:rPr>
            </w:pPr>
            <w:r w:rsidRPr="00CA45EA">
              <w:rPr>
                <w:color w:val="000000"/>
                <w:szCs w:val="22"/>
              </w:rPr>
              <w:t>7.193,0</w:t>
            </w:r>
          </w:p>
        </w:tc>
        <w:tc>
          <w:tcPr>
            <w:tcW w:w="1683" w:type="dxa"/>
            <w:vAlign w:val="bottom"/>
          </w:tcPr>
          <w:p w:rsidR="006070A1" w:rsidRPr="00CA45EA" w:rsidRDefault="006070A1" w:rsidP="00873AE4">
            <w:pPr>
              <w:jc w:val="right"/>
              <w:rPr>
                <w:color w:val="000000"/>
                <w:szCs w:val="22"/>
              </w:rPr>
            </w:pPr>
            <w:r w:rsidRPr="00CA45EA">
              <w:rPr>
                <w:color w:val="000000"/>
                <w:szCs w:val="22"/>
              </w:rPr>
              <w:t>43.526</w:t>
            </w:r>
          </w:p>
        </w:tc>
        <w:tc>
          <w:tcPr>
            <w:tcW w:w="1694" w:type="dxa"/>
            <w:vAlign w:val="bottom"/>
          </w:tcPr>
          <w:p w:rsidR="006070A1" w:rsidRPr="00CA45EA" w:rsidRDefault="006070A1" w:rsidP="00873AE4">
            <w:pPr>
              <w:jc w:val="right"/>
              <w:rPr>
                <w:color w:val="000000"/>
                <w:szCs w:val="22"/>
              </w:rPr>
            </w:pPr>
            <w:r w:rsidRPr="00CA45EA">
              <w:rPr>
                <w:color w:val="000000"/>
                <w:szCs w:val="22"/>
              </w:rPr>
              <w:t>282.962,5</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3</w:t>
            </w:r>
          </w:p>
        </w:tc>
        <w:tc>
          <w:tcPr>
            <w:tcW w:w="1354" w:type="dxa"/>
            <w:vAlign w:val="bottom"/>
          </w:tcPr>
          <w:p w:rsidR="006070A1" w:rsidRPr="00800C76" w:rsidRDefault="006070A1" w:rsidP="00873AE4">
            <w:pPr>
              <w:jc w:val="right"/>
              <w:rPr>
                <w:color w:val="000000"/>
                <w:szCs w:val="18"/>
              </w:rPr>
            </w:pPr>
            <w:r w:rsidRPr="00800C76">
              <w:rPr>
                <w:color w:val="000000"/>
                <w:szCs w:val="18"/>
              </w:rPr>
              <w:t>55</w:t>
            </w:r>
            <w:r>
              <w:rPr>
                <w:color w:val="000000"/>
                <w:szCs w:val="18"/>
              </w:rPr>
              <w:t>.</w:t>
            </w:r>
            <w:r w:rsidRPr="00800C76">
              <w:rPr>
                <w:color w:val="000000"/>
                <w:szCs w:val="18"/>
              </w:rPr>
              <w:t>651</w:t>
            </w:r>
          </w:p>
        </w:tc>
        <w:tc>
          <w:tcPr>
            <w:tcW w:w="1681" w:type="dxa"/>
            <w:vAlign w:val="bottom"/>
          </w:tcPr>
          <w:p w:rsidR="006070A1" w:rsidRPr="00CA45EA" w:rsidRDefault="006070A1" w:rsidP="00873AE4">
            <w:pPr>
              <w:jc w:val="right"/>
              <w:rPr>
                <w:color w:val="000000"/>
                <w:szCs w:val="22"/>
              </w:rPr>
            </w:pPr>
            <w:r w:rsidRPr="00CA45EA">
              <w:rPr>
                <w:color w:val="000000"/>
                <w:szCs w:val="22"/>
              </w:rPr>
              <w:t>2.757</w:t>
            </w:r>
          </w:p>
        </w:tc>
        <w:tc>
          <w:tcPr>
            <w:tcW w:w="1688" w:type="dxa"/>
            <w:vAlign w:val="bottom"/>
          </w:tcPr>
          <w:p w:rsidR="006070A1" w:rsidRPr="00CA45EA" w:rsidRDefault="006070A1" w:rsidP="00873AE4">
            <w:pPr>
              <w:jc w:val="right"/>
              <w:rPr>
                <w:color w:val="000000"/>
                <w:szCs w:val="22"/>
              </w:rPr>
            </w:pPr>
            <w:r w:rsidRPr="00CA45EA">
              <w:rPr>
                <w:color w:val="000000"/>
                <w:szCs w:val="22"/>
              </w:rPr>
              <w:t>5.702,2</w:t>
            </w:r>
          </w:p>
        </w:tc>
        <w:tc>
          <w:tcPr>
            <w:tcW w:w="1683" w:type="dxa"/>
            <w:vAlign w:val="bottom"/>
          </w:tcPr>
          <w:p w:rsidR="006070A1" w:rsidRPr="00CA45EA" w:rsidRDefault="006070A1" w:rsidP="00873AE4">
            <w:pPr>
              <w:jc w:val="right"/>
              <w:rPr>
                <w:color w:val="000000"/>
                <w:szCs w:val="22"/>
              </w:rPr>
            </w:pPr>
            <w:r w:rsidRPr="00CA45EA">
              <w:rPr>
                <w:color w:val="000000"/>
                <w:szCs w:val="22"/>
              </w:rPr>
              <w:t>51.820</w:t>
            </w:r>
          </w:p>
        </w:tc>
        <w:tc>
          <w:tcPr>
            <w:tcW w:w="1694" w:type="dxa"/>
            <w:vAlign w:val="bottom"/>
          </w:tcPr>
          <w:p w:rsidR="006070A1" w:rsidRPr="00CA45EA" w:rsidRDefault="006070A1" w:rsidP="00873AE4">
            <w:pPr>
              <w:jc w:val="right"/>
              <w:rPr>
                <w:color w:val="000000"/>
                <w:szCs w:val="22"/>
              </w:rPr>
            </w:pPr>
            <w:r w:rsidRPr="00CA45EA">
              <w:rPr>
                <w:color w:val="000000"/>
                <w:szCs w:val="22"/>
              </w:rPr>
              <w:t>333.720,8</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4</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477</w:t>
            </w:r>
          </w:p>
        </w:tc>
        <w:tc>
          <w:tcPr>
            <w:tcW w:w="1681" w:type="dxa"/>
            <w:vAlign w:val="bottom"/>
          </w:tcPr>
          <w:p w:rsidR="006070A1" w:rsidRPr="00CA45EA" w:rsidRDefault="006070A1" w:rsidP="00873AE4">
            <w:pPr>
              <w:jc w:val="right"/>
              <w:rPr>
                <w:color w:val="000000"/>
                <w:szCs w:val="22"/>
              </w:rPr>
            </w:pPr>
            <w:r w:rsidRPr="00CA45EA">
              <w:rPr>
                <w:color w:val="000000"/>
                <w:szCs w:val="22"/>
              </w:rPr>
              <w:t>4.371</w:t>
            </w:r>
          </w:p>
        </w:tc>
        <w:tc>
          <w:tcPr>
            <w:tcW w:w="1688" w:type="dxa"/>
            <w:vAlign w:val="bottom"/>
          </w:tcPr>
          <w:p w:rsidR="006070A1" w:rsidRPr="00CA45EA" w:rsidRDefault="006070A1" w:rsidP="00873AE4">
            <w:pPr>
              <w:jc w:val="right"/>
              <w:rPr>
                <w:color w:val="000000"/>
                <w:szCs w:val="22"/>
              </w:rPr>
            </w:pPr>
            <w:r w:rsidRPr="00CA45EA">
              <w:rPr>
                <w:color w:val="000000"/>
                <w:szCs w:val="22"/>
              </w:rPr>
              <w:t>11.696,2</w:t>
            </w:r>
          </w:p>
        </w:tc>
        <w:tc>
          <w:tcPr>
            <w:tcW w:w="1683" w:type="dxa"/>
            <w:vAlign w:val="bottom"/>
          </w:tcPr>
          <w:p w:rsidR="006070A1" w:rsidRPr="00CA45EA" w:rsidRDefault="006070A1" w:rsidP="00873AE4">
            <w:pPr>
              <w:jc w:val="right"/>
              <w:rPr>
                <w:color w:val="000000"/>
                <w:szCs w:val="22"/>
              </w:rPr>
            </w:pPr>
            <w:r w:rsidRPr="00CA45EA">
              <w:rPr>
                <w:color w:val="000000"/>
                <w:szCs w:val="22"/>
              </w:rPr>
              <w:t>53.106</w:t>
            </w:r>
          </w:p>
        </w:tc>
        <w:tc>
          <w:tcPr>
            <w:tcW w:w="1694" w:type="dxa"/>
            <w:vAlign w:val="bottom"/>
          </w:tcPr>
          <w:p w:rsidR="006070A1" w:rsidRPr="00CA45EA" w:rsidRDefault="006070A1" w:rsidP="00873AE4">
            <w:pPr>
              <w:jc w:val="right"/>
              <w:rPr>
                <w:color w:val="000000"/>
                <w:szCs w:val="22"/>
              </w:rPr>
            </w:pPr>
            <w:r w:rsidRPr="00CA45EA">
              <w:rPr>
                <w:color w:val="000000"/>
                <w:szCs w:val="22"/>
              </w:rPr>
              <w:t>326.342,1</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5</w:t>
            </w:r>
          </w:p>
        </w:tc>
        <w:tc>
          <w:tcPr>
            <w:tcW w:w="1354" w:type="dxa"/>
            <w:vAlign w:val="bottom"/>
          </w:tcPr>
          <w:p w:rsidR="006070A1" w:rsidRPr="00800C76" w:rsidRDefault="006070A1" w:rsidP="00873AE4">
            <w:pPr>
              <w:jc w:val="right"/>
              <w:rPr>
                <w:color w:val="000000"/>
                <w:szCs w:val="18"/>
              </w:rPr>
            </w:pPr>
            <w:r w:rsidRPr="00800C76">
              <w:rPr>
                <w:color w:val="000000"/>
                <w:szCs w:val="18"/>
              </w:rPr>
              <w:t>64</w:t>
            </w:r>
            <w:r>
              <w:rPr>
                <w:color w:val="000000"/>
                <w:szCs w:val="18"/>
              </w:rPr>
              <w:t>.</w:t>
            </w:r>
            <w:r w:rsidRPr="00800C76">
              <w:rPr>
                <w:color w:val="000000"/>
                <w:szCs w:val="18"/>
              </w:rPr>
              <w:t>672</w:t>
            </w:r>
          </w:p>
        </w:tc>
        <w:tc>
          <w:tcPr>
            <w:tcW w:w="1681" w:type="dxa"/>
            <w:vAlign w:val="bottom"/>
          </w:tcPr>
          <w:p w:rsidR="006070A1" w:rsidRPr="00CA45EA" w:rsidRDefault="006070A1" w:rsidP="00873AE4">
            <w:pPr>
              <w:jc w:val="right"/>
              <w:rPr>
                <w:color w:val="000000"/>
                <w:szCs w:val="22"/>
              </w:rPr>
            </w:pPr>
            <w:r w:rsidRPr="00CA45EA">
              <w:rPr>
                <w:color w:val="000000"/>
                <w:szCs w:val="22"/>
              </w:rPr>
              <w:t>15.350</w:t>
            </w:r>
          </w:p>
        </w:tc>
        <w:tc>
          <w:tcPr>
            <w:tcW w:w="1688" w:type="dxa"/>
            <w:vAlign w:val="bottom"/>
          </w:tcPr>
          <w:p w:rsidR="006070A1" w:rsidRPr="00CA45EA" w:rsidRDefault="006070A1" w:rsidP="00873AE4">
            <w:pPr>
              <w:jc w:val="right"/>
              <w:rPr>
                <w:color w:val="000000"/>
                <w:szCs w:val="22"/>
              </w:rPr>
            </w:pPr>
            <w:r w:rsidRPr="00CA45EA">
              <w:rPr>
                <w:color w:val="000000"/>
                <w:szCs w:val="22"/>
              </w:rPr>
              <w:t>8.544,0</w:t>
            </w:r>
          </w:p>
        </w:tc>
        <w:tc>
          <w:tcPr>
            <w:tcW w:w="1683" w:type="dxa"/>
            <w:vAlign w:val="bottom"/>
          </w:tcPr>
          <w:p w:rsidR="006070A1" w:rsidRPr="00CA45EA" w:rsidRDefault="006070A1" w:rsidP="00873AE4">
            <w:pPr>
              <w:jc w:val="right"/>
              <w:rPr>
                <w:color w:val="000000"/>
                <w:szCs w:val="22"/>
              </w:rPr>
            </w:pPr>
            <w:r w:rsidRPr="00CA45EA">
              <w:rPr>
                <w:color w:val="000000"/>
                <w:szCs w:val="22"/>
              </w:rPr>
              <w:t>49.276</w:t>
            </w:r>
          </w:p>
        </w:tc>
        <w:tc>
          <w:tcPr>
            <w:tcW w:w="1694" w:type="dxa"/>
            <w:vAlign w:val="bottom"/>
          </w:tcPr>
          <w:p w:rsidR="006070A1" w:rsidRPr="00CA45EA" w:rsidRDefault="006070A1" w:rsidP="00873AE4">
            <w:pPr>
              <w:jc w:val="right"/>
              <w:rPr>
                <w:color w:val="000000"/>
                <w:szCs w:val="22"/>
              </w:rPr>
            </w:pPr>
            <w:r w:rsidRPr="00CA45EA">
              <w:rPr>
                <w:color w:val="000000"/>
                <w:szCs w:val="22"/>
              </w:rPr>
              <w:t>323.157,0</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6</w:t>
            </w:r>
          </w:p>
        </w:tc>
        <w:tc>
          <w:tcPr>
            <w:tcW w:w="1354" w:type="dxa"/>
            <w:vAlign w:val="bottom"/>
          </w:tcPr>
          <w:p w:rsidR="006070A1" w:rsidRPr="00800C76" w:rsidRDefault="006070A1" w:rsidP="00873AE4">
            <w:pPr>
              <w:jc w:val="right"/>
              <w:rPr>
                <w:color w:val="000000"/>
                <w:szCs w:val="18"/>
              </w:rPr>
            </w:pPr>
            <w:r w:rsidRPr="00800C76">
              <w:rPr>
                <w:color w:val="000000"/>
                <w:szCs w:val="18"/>
              </w:rPr>
              <w:t>47</w:t>
            </w:r>
            <w:r>
              <w:rPr>
                <w:color w:val="000000"/>
                <w:szCs w:val="18"/>
              </w:rPr>
              <w:t>.</w:t>
            </w:r>
            <w:r w:rsidRPr="00800C76">
              <w:rPr>
                <w:color w:val="000000"/>
                <w:szCs w:val="18"/>
              </w:rPr>
              <w:t>828</w:t>
            </w:r>
          </w:p>
        </w:tc>
        <w:tc>
          <w:tcPr>
            <w:tcW w:w="1681" w:type="dxa"/>
            <w:vAlign w:val="bottom"/>
          </w:tcPr>
          <w:p w:rsidR="006070A1" w:rsidRPr="00CA45EA" w:rsidRDefault="006070A1" w:rsidP="00873AE4">
            <w:pPr>
              <w:jc w:val="right"/>
              <w:rPr>
                <w:color w:val="000000"/>
                <w:szCs w:val="22"/>
              </w:rPr>
            </w:pPr>
            <w:r w:rsidRPr="00CA45EA">
              <w:rPr>
                <w:color w:val="000000"/>
                <w:szCs w:val="22"/>
              </w:rPr>
              <w:t>6.744</w:t>
            </w:r>
          </w:p>
        </w:tc>
        <w:tc>
          <w:tcPr>
            <w:tcW w:w="1688" w:type="dxa"/>
            <w:vAlign w:val="bottom"/>
          </w:tcPr>
          <w:p w:rsidR="006070A1" w:rsidRPr="00CA45EA" w:rsidRDefault="006070A1" w:rsidP="00873AE4">
            <w:pPr>
              <w:jc w:val="right"/>
              <w:rPr>
                <w:color w:val="000000"/>
                <w:szCs w:val="22"/>
              </w:rPr>
            </w:pPr>
            <w:r w:rsidRPr="00CA45EA">
              <w:rPr>
                <w:color w:val="000000"/>
                <w:szCs w:val="22"/>
              </w:rPr>
              <w:t>8.211,1</w:t>
            </w:r>
          </w:p>
        </w:tc>
        <w:tc>
          <w:tcPr>
            <w:tcW w:w="1683" w:type="dxa"/>
            <w:vAlign w:val="bottom"/>
          </w:tcPr>
          <w:p w:rsidR="006070A1" w:rsidRPr="00CA45EA" w:rsidRDefault="006070A1" w:rsidP="00873AE4">
            <w:pPr>
              <w:jc w:val="right"/>
              <w:rPr>
                <w:color w:val="000000"/>
                <w:szCs w:val="22"/>
              </w:rPr>
            </w:pPr>
            <w:r w:rsidRPr="00CA45EA">
              <w:rPr>
                <w:color w:val="000000"/>
                <w:szCs w:val="22"/>
              </w:rPr>
              <w:t>41.308</w:t>
            </w:r>
          </w:p>
        </w:tc>
        <w:tc>
          <w:tcPr>
            <w:tcW w:w="1694" w:type="dxa"/>
            <w:vAlign w:val="bottom"/>
          </w:tcPr>
          <w:p w:rsidR="006070A1" w:rsidRPr="00CA45EA" w:rsidRDefault="006070A1" w:rsidP="00873AE4">
            <w:pPr>
              <w:jc w:val="right"/>
              <w:rPr>
                <w:color w:val="000000"/>
                <w:szCs w:val="22"/>
              </w:rPr>
            </w:pPr>
            <w:r w:rsidRPr="00CA45EA">
              <w:rPr>
                <w:color w:val="000000"/>
                <w:szCs w:val="22"/>
              </w:rPr>
              <w:t>277.300,6</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7</w:t>
            </w:r>
          </w:p>
        </w:tc>
        <w:tc>
          <w:tcPr>
            <w:tcW w:w="1354" w:type="dxa"/>
            <w:vAlign w:val="bottom"/>
          </w:tcPr>
          <w:p w:rsidR="006070A1" w:rsidRPr="00800C76" w:rsidRDefault="006070A1" w:rsidP="00873AE4">
            <w:pPr>
              <w:jc w:val="right"/>
              <w:rPr>
                <w:color w:val="000000"/>
                <w:szCs w:val="18"/>
              </w:rPr>
            </w:pPr>
            <w:r w:rsidRPr="00800C76">
              <w:rPr>
                <w:color w:val="000000"/>
                <w:szCs w:val="18"/>
              </w:rPr>
              <w:t>56</w:t>
            </w:r>
            <w:r>
              <w:rPr>
                <w:color w:val="000000"/>
                <w:szCs w:val="18"/>
              </w:rPr>
              <w:t>.</w:t>
            </w:r>
            <w:r w:rsidRPr="00800C76">
              <w:rPr>
                <w:color w:val="000000"/>
                <w:szCs w:val="18"/>
              </w:rPr>
              <w:t>250</w:t>
            </w:r>
          </w:p>
        </w:tc>
        <w:tc>
          <w:tcPr>
            <w:tcW w:w="1681" w:type="dxa"/>
            <w:vAlign w:val="bottom"/>
          </w:tcPr>
          <w:p w:rsidR="006070A1" w:rsidRPr="00CA45EA" w:rsidRDefault="006070A1" w:rsidP="00873AE4">
            <w:pPr>
              <w:jc w:val="right"/>
              <w:rPr>
                <w:color w:val="000000"/>
                <w:szCs w:val="22"/>
              </w:rPr>
            </w:pPr>
            <w:r w:rsidRPr="00CA45EA">
              <w:rPr>
                <w:color w:val="000000"/>
                <w:szCs w:val="22"/>
              </w:rPr>
              <w:t>1.724</w:t>
            </w:r>
          </w:p>
        </w:tc>
        <w:tc>
          <w:tcPr>
            <w:tcW w:w="1688" w:type="dxa"/>
            <w:vAlign w:val="bottom"/>
          </w:tcPr>
          <w:p w:rsidR="006070A1" w:rsidRPr="00CA45EA" w:rsidRDefault="006070A1" w:rsidP="00873AE4">
            <w:pPr>
              <w:jc w:val="right"/>
              <w:rPr>
                <w:color w:val="000000"/>
                <w:szCs w:val="22"/>
              </w:rPr>
            </w:pPr>
            <w:r w:rsidRPr="00CA45EA">
              <w:rPr>
                <w:color w:val="000000"/>
                <w:szCs w:val="22"/>
              </w:rPr>
              <w:t>4.385,7</w:t>
            </w:r>
          </w:p>
        </w:tc>
        <w:tc>
          <w:tcPr>
            <w:tcW w:w="1683" w:type="dxa"/>
            <w:vAlign w:val="bottom"/>
          </w:tcPr>
          <w:p w:rsidR="006070A1" w:rsidRPr="00CA45EA" w:rsidRDefault="006070A1" w:rsidP="00873AE4">
            <w:pPr>
              <w:jc w:val="right"/>
              <w:rPr>
                <w:color w:val="000000"/>
                <w:szCs w:val="22"/>
              </w:rPr>
            </w:pPr>
            <w:r w:rsidRPr="00CA45EA">
              <w:rPr>
                <w:color w:val="000000"/>
                <w:szCs w:val="22"/>
              </w:rPr>
              <w:t>54.598</w:t>
            </w:r>
          </w:p>
        </w:tc>
        <w:tc>
          <w:tcPr>
            <w:tcW w:w="1694" w:type="dxa"/>
            <w:vAlign w:val="bottom"/>
          </w:tcPr>
          <w:p w:rsidR="006070A1" w:rsidRPr="00CA45EA" w:rsidRDefault="006070A1" w:rsidP="00873AE4">
            <w:pPr>
              <w:jc w:val="right"/>
              <w:rPr>
                <w:color w:val="000000"/>
                <w:szCs w:val="22"/>
              </w:rPr>
            </w:pPr>
            <w:r w:rsidRPr="00CA45EA">
              <w:rPr>
                <w:color w:val="000000"/>
                <w:szCs w:val="22"/>
              </w:rPr>
              <w:t>318.797,7</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8</w:t>
            </w:r>
          </w:p>
        </w:tc>
        <w:tc>
          <w:tcPr>
            <w:tcW w:w="1354" w:type="dxa"/>
            <w:vAlign w:val="bottom"/>
          </w:tcPr>
          <w:p w:rsidR="006070A1" w:rsidRPr="00800C76" w:rsidRDefault="006070A1" w:rsidP="00873AE4">
            <w:pPr>
              <w:jc w:val="right"/>
              <w:rPr>
                <w:color w:val="000000"/>
                <w:szCs w:val="18"/>
              </w:rPr>
            </w:pPr>
            <w:r w:rsidRPr="00800C76">
              <w:rPr>
                <w:color w:val="000000"/>
                <w:szCs w:val="18"/>
              </w:rPr>
              <w:t>56</w:t>
            </w:r>
            <w:r>
              <w:rPr>
                <w:color w:val="000000"/>
                <w:szCs w:val="18"/>
              </w:rPr>
              <w:t>.</w:t>
            </w:r>
            <w:r w:rsidRPr="00800C76">
              <w:rPr>
                <w:color w:val="000000"/>
                <w:szCs w:val="18"/>
              </w:rPr>
              <w:t>250</w:t>
            </w:r>
          </w:p>
        </w:tc>
        <w:tc>
          <w:tcPr>
            <w:tcW w:w="1681" w:type="dxa"/>
            <w:vAlign w:val="bottom"/>
          </w:tcPr>
          <w:p w:rsidR="006070A1" w:rsidRPr="00CA45EA" w:rsidRDefault="006070A1" w:rsidP="00873AE4">
            <w:pPr>
              <w:jc w:val="right"/>
              <w:rPr>
                <w:color w:val="000000"/>
                <w:szCs w:val="22"/>
              </w:rPr>
            </w:pPr>
            <w:r w:rsidRPr="00CA45EA">
              <w:rPr>
                <w:color w:val="000000"/>
                <w:szCs w:val="22"/>
              </w:rPr>
              <w:t>2.083</w:t>
            </w:r>
          </w:p>
        </w:tc>
        <w:tc>
          <w:tcPr>
            <w:tcW w:w="1688" w:type="dxa"/>
            <w:vAlign w:val="bottom"/>
          </w:tcPr>
          <w:p w:rsidR="006070A1" w:rsidRPr="00CA45EA" w:rsidRDefault="006070A1" w:rsidP="00873AE4">
            <w:pPr>
              <w:jc w:val="right"/>
              <w:rPr>
                <w:color w:val="000000"/>
                <w:szCs w:val="22"/>
              </w:rPr>
            </w:pPr>
            <w:r w:rsidRPr="00CA45EA">
              <w:rPr>
                <w:color w:val="000000"/>
                <w:szCs w:val="22"/>
              </w:rPr>
              <w:t>6.895,9</w:t>
            </w:r>
          </w:p>
        </w:tc>
        <w:tc>
          <w:tcPr>
            <w:tcW w:w="1683" w:type="dxa"/>
            <w:vAlign w:val="bottom"/>
          </w:tcPr>
          <w:p w:rsidR="006070A1" w:rsidRPr="00CA45EA" w:rsidRDefault="006070A1" w:rsidP="00873AE4">
            <w:pPr>
              <w:jc w:val="right"/>
              <w:rPr>
                <w:color w:val="000000"/>
                <w:szCs w:val="22"/>
              </w:rPr>
            </w:pPr>
            <w:r w:rsidRPr="00CA45EA">
              <w:rPr>
                <w:color w:val="000000"/>
                <w:szCs w:val="22"/>
              </w:rPr>
              <w:t>54.167</w:t>
            </w:r>
          </w:p>
        </w:tc>
        <w:tc>
          <w:tcPr>
            <w:tcW w:w="1694" w:type="dxa"/>
            <w:vAlign w:val="bottom"/>
          </w:tcPr>
          <w:p w:rsidR="006070A1" w:rsidRPr="00CA45EA" w:rsidRDefault="006070A1" w:rsidP="00873AE4">
            <w:pPr>
              <w:jc w:val="right"/>
              <w:rPr>
                <w:color w:val="000000"/>
                <w:szCs w:val="22"/>
              </w:rPr>
            </w:pPr>
            <w:r w:rsidRPr="00CA45EA">
              <w:rPr>
                <w:color w:val="000000"/>
                <w:szCs w:val="22"/>
              </w:rPr>
              <w:t>354.360,5</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9</w:t>
            </w:r>
          </w:p>
        </w:tc>
        <w:tc>
          <w:tcPr>
            <w:tcW w:w="1354" w:type="dxa"/>
            <w:vAlign w:val="bottom"/>
          </w:tcPr>
          <w:p w:rsidR="006070A1" w:rsidRPr="00800C76" w:rsidRDefault="006070A1" w:rsidP="00873AE4">
            <w:pPr>
              <w:jc w:val="right"/>
              <w:rPr>
                <w:color w:val="000000"/>
                <w:szCs w:val="18"/>
              </w:rPr>
            </w:pPr>
            <w:r w:rsidRPr="00800C76">
              <w:rPr>
                <w:color w:val="000000"/>
                <w:szCs w:val="18"/>
              </w:rPr>
              <w:t>53</w:t>
            </w:r>
            <w:r>
              <w:rPr>
                <w:color w:val="000000"/>
                <w:szCs w:val="18"/>
              </w:rPr>
              <w:t>.</w:t>
            </w:r>
            <w:r w:rsidRPr="00800C76">
              <w:rPr>
                <w:color w:val="000000"/>
                <w:szCs w:val="18"/>
              </w:rPr>
              <w:t>698</w:t>
            </w:r>
          </w:p>
        </w:tc>
        <w:tc>
          <w:tcPr>
            <w:tcW w:w="1681" w:type="dxa"/>
            <w:vAlign w:val="bottom"/>
          </w:tcPr>
          <w:p w:rsidR="006070A1" w:rsidRPr="00CA45EA" w:rsidRDefault="006070A1" w:rsidP="00873AE4">
            <w:pPr>
              <w:jc w:val="right"/>
              <w:rPr>
                <w:color w:val="000000"/>
                <w:szCs w:val="22"/>
              </w:rPr>
            </w:pPr>
            <w:r w:rsidRPr="00CA45EA">
              <w:rPr>
                <w:color w:val="000000"/>
                <w:szCs w:val="22"/>
              </w:rPr>
              <w:t>1.824</w:t>
            </w:r>
          </w:p>
        </w:tc>
        <w:tc>
          <w:tcPr>
            <w:tcW w:w="1688" w:type="dxa"/>
            <w:vAlign w:val="bottom"/>
          </w:tcPr>
          <w:p w:rsidR="006070A1" w:rsidRPr="00CA45EA" w:rsidRDefault="006070A1" w:rsidP="00873AE4">
            <w:pPr>
              <w:jc w:val="right"/>
              <w:rPr>
                <w:color w:val="000000"/>
                <w:szCs w:val="22"/>
              </w:rPr>
            </w:pPr>
            <w:r w:rsidRPr="00CA45EA">
              <w:rPr>
                <w:color w:val="000000"/>
                <w:szCs w:val="22"/>
              </w:rPr>
              <w:t>4.199,9</w:t>
            </w:r>
          </w:p>
        </w:tc>
        <w:tc>
          <w:tcPr>
            <w:tcW w:w="1683" w:type="dxa"/>
            <w:vAlign w:val="bottom"/>
          </w:tcPr>
          <w:p w:rsidR="006070A1" w:rsidRPr="00CA45EA" w:rsidRDefault="006070A1" w:rsidP="00873AE4">
            <w:pPr>
              <w:jc w:val="right"/>
              <w:rPr>
                <w:color w:val="000000"/>
                <w:szCs w:val="22"/>
              </w:rPr>
            </w:pPr>
            <w:r w:rsidRPr="00CA45EA">
              <w:rPr>
                <w:color w:val="000000"/>
                <w:szCs w:val="22"/>
              </w:rPr>
              <w:t>51.874</w:t>
            </w:r>
          </w:p>
        </w:tc>
        <w:tc>
          <w:tcPr>
            <w:tcW w:w="1694" w:type="dxa"/>
            <w:vAlign w:val="bottom"/>
          </w:tcPr>
          <w:p w:rsidR="006070A1" w:rsidRPr="00CA45EA" w:rsidRDefault="006070A1" w:rsidP="00873AE4">
            <w:pPr>
              <w:jc w:val="right"/>
              <w:rPr>
                <w:color w:val="000000"/>
                <w:szCs w:val="22"/>
              </w:rPr>
            </w:pPr>
            <w:r w:rsidRPr="00CA45EA">
              <w:rPr>
                <w:color w:val="000000"/>
                <w:szCs w:val="22"/>
              </w:rPr>
              <w:t>306.841,9</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10</w:t>
            </w:r>
          </w:p>
        </w:tc>
        <w:tc>
          <w:tcPr>
            <w:tcW w:w="1354" w:type="dxa"/>
            <w:vAlign w:val="bottom"/>
          </w:tcPr>
          <w:p w:rsidR="006070A1" w:rsidRPr="00800C76" w:rsidRDefault="006070A1" w:rsidP="00873AE4">
            <w:pPr>
              <w:jc w:val="right"/>
              <w:rPr>
                <w:color w:val="000000"/>
                <w:szCs w:val="18"/>
              </w:rPr>
            </w:pPr>
            <w:r w:rsidRPr="00800C76">
              <w:rPr>
                <w:color w:val="000000"/>
                <w:szCs w:val="18"/>
              </w:rPr>
              <w:t>58</w:t>
            </w:r>
            <w:r>
              <w:rPr>
                <w:color w:val="000000"/>
                <w:szCs w:val="18"/>
              </w:rPr>
              <w:t>.</w:t>
            </w:r>
            <w:r w:rsidRPr="00800C76">
              <w:rPr>
                <w:color w:val="000000"/>
                <w:szCs w:val="18"/>
              </w:rPr>
              <w:t>448</w:t>
            </w:r>
          </w:p>
        </w:tc>
        <w:tc>
          <w:tcPr>
            <w:tcW w:w="1681" w:type="dxa"/>
            <w:vAlign w:val="bottom"/>
          </w:tcPr>
          <w:p w:rsidR="006070A1" w:rsidRPr="00CA45EA" w:rsidRDefault="006070A1" w:rsidP="00873AE4">
            <w:pPr>
              <w:jc w:val="right"/>
              <w:rPr>
                <w:color w:val="000000"/>
                <w:szCs w:val="22"/>
              </w:rPr>
            </w:pPr>
            <w:r w:rsidRPr="00CA45EA">
              <w:rPr>
                <w:color w:val="000000"/>
                <w:szCs w:val="22"/>
              </w:rPr>
              <w:t>2.264</w:t>
            </w:r>
          </w:p>
        </w:tc>
        <w:tc>
          <w:tcPr>
            <w:tcW w:w="1688" w:type="dxa"/>
            <w:vAlign w:val="bottom"/>
          </w:tcPr>
          <w:p w:rsidR="006070A1" w:rsidRPr="00CA45EA" w:rsidRDefault="006070A1" w:rsidP="00873AE4">
            <w:pPr>
              <w:jc w:val="right"/>
              <w:rPr>
                <w:color w:val="000000"/>
                <w:szCs w:val="22"/>
              </w:rPr>
            </w:pPr>
            <w:r w:rsidRPr="00CA45EA">
              <w:rPr>
                <w:color w:val="000000"/>
                <w:szCs w:val="22"/>
              </w:rPr>
              <w:t>7.855,0</w:t>
            </w:r>
          </w:p>
        </w:tc>
        <w:tc>
          <w:tcPr>
            <w:tcW w:w="1683" w:type="dxa"/>
            <w:vAlign w:val="bottom"/>
          </w:tcPr>
          <w:p w:rsidR="006070A1" w:rsidRPr="00CA45EA" w:rsidRDefault="006070A1" w:rsidP="00873AE4">
            <w:pPr>
              <w:jc w:val="right"/>
              <w:rPr>
                <w:color w:val="000000"/>
                <w:szCs w:val="22"/>
              </w:rPr>
            </w:pPr>
            <w:r w:rsidRPr="00CA45EA">
              <w:rPr>
                <w:color w:val="000000"/>
                <w:szCs w:val="22"/>
              </w:rPr>
              <w:t>56.216</w:t>
            </w:r>
          </w:p>
        </w:tc>
        <w:tc>
          <w:tcPr>
            <w:tcW w:w="1694" w:type="dxa"/>
            <w:vAlign w:val="bottom"/>
          </w:tcPr>
          <w:p w:rsidR="006070A1" w:rsidRPr="00CA45EA" w:rsidRDefault="006070A1" w:rsidP="00873AE4">
            <w:pPr>
              <w:jc w:val="right"/>
              <w:rPr>
                <w:color w:val="000000"/>
                <w:szCs w:val="22"/>
              </w:rPr>
            </w:pPr>
            <w:r w:rsidRPr="00CA45EA">
              <w:rPr>
                <w:color w:val="000000"/>
                <w:szCs w:val="22"/>
              </w:rPr>
              <w:t>351.736,8</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11</w:t>
            </w:r>
          </w:p>
        </w:tc>
        <w:tc>
          <w:tcPr>
            <w:tcW w:w="1354" w:type="dxa"/>
            <w:vAlign w:val="bottom"/>
          </w:tcPr>
          <w:p w:rsidR="006070A1" w:rsidRPr="00800C76" w:rsidRDefault="006070A1" w:rsidP="00873AE4">
            <w:pPr>
              <w:jc w:val="right"/>
              <w:rPr>
                <w:color w:val="000000"/>
                <w:szCs w:val="18"/>
              </w:rPr>
            </w:pPr>
            <w:r w:rsidRPr="00800C76">
              <w:rPr>
                <w:color w:val="000000"/>
                <w:szCs w:val="18"/>
              </w:rPr>
              <w:t>56</w:t>
            </w:r>
            <w:r>
              <w:rPr>
                <w:color w:val="000000"/>
                <w:szCs w:val="18"/>
              </w:rPr>
              <w:t>.</w:t>
            </w:r>
            <w:r w:rsidRPr="00800C76">
              <w:rPr>
                <w:color w:val="000000"/>
                <w:szCs w:val="18"/>
              </w:rPr>
              <w:t>250</w:t>
            </w:r>
          </w:p>
        </w:tc>
        <w:tc>
          <w:tcPr>
            <w:tcW w:w="1681" w:type="dxa"/>
            <w:vAlign w:val="bottom"/>
          </w:tcPr>
          <w:p w:rsidR="006070A1" w:rsidRPr="00CA45EA" w:rsidRDefault="006070A1" w:rsidP="00873AE4">
            <w:pPr>
              <w:jc w:val="right"/>
              <w:rPr>
                <w:color w:val="000000"/>
                <w:szCs w:val="22"/>
              </w:rPr>
            </w:pPr>
            <w:r w:rsidRPr="00CA45EA">
              <w:rPr>
                <w:color w:val="000000"/>
                <w:szCs w:val="22"/>
              </w:rPr>
              <w:t>1.853</w:t>
            </w:r>
          </w:p>
        </w:tc>
        <w:tc>
          <w:tcPr>
            <w:tcW w:w="1688" w:type="dxa"/>
            <w:vAlign w:val="bottom"/>
          </w:tcPr>
          <w:p w:rsidR="006070A1" w:rsidRPr="00CA45EA" w:rsidRDefault="006070A1" w:rsidP="00873AE4">
            <w:pPr>
              <w:jc w:val="right"/>
              <w:rPr>
                <w:color w:val="000000"/>
                <w:szCs w:val="22"/>
              </w:rPr>
            </w:pPr>
            <w:r w:rsidRPr="00CA45EA">
              <w:rPr>
                <w:color w:val="000000"/>
                <w:szCs w:val="22"/>
              </w:rPr>
              <w:t>4.118,2</w:t>
            </w:r>
          </w:p>
        </w:tc>
        <w:tc>
          <w:tcPr>
            <w:tcW w:w="1683" w:type="dxa"/>
            <w:vAlign w:val="bottom"/>
          </w:tcPr>
          <w:p w:rsidR="006070A1" w:rsidRPr="00CA45EA" w:rsidRDefault="006070A1" w:rsidP="00873AE4">
            <w:pPr>
              <w:jc w:val="right"/>
              <w:rPr>
                <w:color w:val="000000"/>
                <w:szCs w:val="22"/>
              </w:rPr>
            </w:pPr>
            <w:r w:rsidRPr="00CA45EA">
              <w:rPr>
                <w:color w:val="000000"/>
                <w:szCs w:val="22"/>
              </w:rPr>
              <w:t>54.459</w:t>
            </w:r>
          </w:p>
        </w:tc>
        <w:tc>
          <w:tcPr>
            <w:tcW w:w="1694" w:type="dxa"/>
            <w:vAlign w:val="bottom"/>
          </w:tcPr>
          <w:p w:rsidR="006070A1" w:rsidRPr="00CA45EA" w:rsidRDefault="006070A1" w:rsidP="00873AE4">
            <w:pPr>
              <w:jc w:val="right"/>
              <w:rPr>
                <w:color w:val="000000"/>
                <w:szCs w:val="22"/>
              </w:rPr>
            </w:pPr>
            <w:r w:rsidRPr="00CA45EA">
              <w:rPr>
                <w:color w:val="000000"/>
                <w:szCs w:val="22"/>
              </w:rPr>
              <w:t>301.866,2</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12</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885</w:t>
            </w:r>
          </w:p>
        </w:tc>
        <w:tc>
          <w:tcPr>
            <w:tcW w:w="1681" w:type="dxa"/>
            <w:vAlign w:val="bottom"/>
          </w:tcPr>
          <w:p w:rsidR="006070A1" w:rsidRPr="00CA45EA" w:rsidRDefault="006070A1" w:rsidP="00873AE4">
            <w:pPr>
              <w:jc w:val="right"/>
              <w:rPr>
                <w:color w:val="000000"/>
                <w:szCs w:val="22"/>
              </w:rPr>
            </w:pPr>
            <w:r w:rsidRPr="00CA45EA">
              <w:rPr>
                <w:color w:val="000000"/>
                <w:szCs w:val="22"/>
              </w:rPr>
              <w:t>3.391</w:t>
            </w:r>
          </w:p>
        </w:tc>
        <w:tc>
          <w:tcPr>
            <w:tcW w:w="1688" w:type="dxa"/>
            <w:vAlign w:val="bottom"/>
          </w:tcPr>
          <w:p w:rsidR="006070A1" w:rsidRPr="00CA45EA" w:rsidRDefault="006070A1" w:rsidP="00873AE4">
            <w:pPr>
              <w:jc w:val="right"/>
              <w:rPr>
                <w:color w:val="000000"/>
                <w:szCs w:val="22"/>
              </w:rPr>
            </w:pPr>
            <w:r w:rsidRPr="00CA45EA">
              <w:rPr>
                <w:color w:val="000000"/>
                <w:szCs w:val="22"/>
              </w:rPr>
              <w:t>13.917,3</w:t>
            </w:r>
          </w:p>
        </w:tc>
        <w:tc>
          <w:tcPr>
            <w:tcW w:w="1683" w:type="dxa"/>
            <w:vAlign w:val="bottom"/>
          </w:tcPr>
          <w:p w:rsidR="006070A1" w:rsidRPr="00CA45EA" w:rsidRDefault="006070A1" w:rsidP="00873AE4">
            <w:pPr>
              <w:jc w:val="right"/>
              <w:rPr>
                <w:color w:val="000000"/>
                <w:szCs w:val="22"/>
              </w:rPr>
            </w:pPr>
            <w:r w:rsidRPr="00CA45EA">
              <w:rPr>
                <w:color w:val="000000"/>
                <w:szCs w:val="22"/>
              </w:rPr>
              <w:t>54.785</w:t>
            </w:r>
          </w:p>
        </w:tc>
        <w:tc>
          <w:tcPr>
            <w:tcW w:w="1694" w:type="dxa"/>
            <w:vAlign w:val="bottom"/>
          </w:tcPr>
          <w:p w:rsidR="006070A1" w:rsidRPr="00CA45EA" w:rsidRDefault="006070A1" w:rsidP="00873AE4">
            <w:pPr>
              <w:jc w:val="right"/>
              <w:rPr>
                <w:color w:val="000000"/>
                <w:szCs w:val="22"/>
              </w:rPr>
            </w:pPr>
            <w:r w:rsidRPr="00CA45EA">
              <w:rPr>
                <w:color w:val="000000"/>
                <w:szCs w:val="22"/>
              </w:rPr>
              <w:t>315.830,5</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13</w:t>
            </w:r>
          </w:p>
        </w:tc>
        <w:tc>
          <w:tcPr>
            <w:tcW w:w="1354" w:type="dxa"/>
            <w:vAlign w:val="bottom"/>
          </w:tcPr>
          <w:p w:rsidR="006070A1" w:rsidRPr="00800C76" w:rsidRDefault="006070A1" w:rsidP="00873AE4">
            <w:pPr>
              <w:jc w:val="right"/>
              <w:rPr>
                <w:color w:val="000000"/>
                <w:szCs w:val="18"/>
              </w:rPr>
            </w:pPr>
            <w:r w:rsidRPr="00800C76">
              <w:rPr>
                <w:color w:val="000000"/>
                <w:szCs w:val="18"/>
              </w:rPr>
              <w:t>56</w:t>
            </w:r>
            <w:r>
              <w:rPr>
                <w:color w:val="000000"/>
                <w:szCs w:val="18"/>
              </w:rPr>
              <w:t>.</w:t>
            </w:r>
            <w:r w:rsidRPr="00800C76">
              <w:rPr>
                <w:color w:val="000000"/>
                <w:szCs w:val="18"/>
              </w:rPr>
              <w:t>250</w:t>
            </w:r>
          </w:p>
        </w:tc>
        <w:tc>
          <w:tcPr>
            <w:tcW w:w="1681" w:type="dxa"/>
            <w:vAlign w:val="bottom"/>
          </w:tcPr>
          <w:p w:rsidR="006070A1" w:rsidRPr="00CA45EA" w:rsidRDefault="006070A1" w:rsidP="00873AE4">
            <w:pPr>
              <w:jc w:val="right"/>
              <w:rPr>
                <w:color w:val="000000"/>
                <w:szCs w:val="22"/>
              </w:rPr>
            </w:pPr>
            <w:r w:rsidRPr="00CA45EA">
              <w:rPr>
                <w:color w:val="000000"/>
                <w:szCs w:val="22"/>
              </w:rPr>
              <w:t>2.173</w:t>
            </w:r>
          </w:p>
        </w:tc>
        <w:tc>
          <w:tcPr>
            <w:tcW w:w="1688" w:type="dxa"/>
            <w:vAlign w:val="bottom"/>
          </w:tcPr>
          <w:p w:rsidR="006070A1" w:rsidRPr="00CA45EA" w:rsidRDefault="006070A1" w:rsidP="00873AE4">
            <w:pPr>
              <w:jc w:val="right"/>
              <w:rPr>
                <w:color w:val="000000"/>
                <w:szCs w:val="22"/>
              </w:rPr>
            </w:pPr>
            <w:r w:rsidRPr="00CA45EA">
              <w:rPr>
                <w:color w:val="000000"/>
                <w:szCs w:val="22"/>
              </w:rPr>
              <w:t>5.895,5</w:t>
            </w:r>
          </w:p>
        </w:tc>
        <w:tc>
          <w:tcPr>
            <w:tcW w:w="1683" w:type="dxa"/>
            <w:vAlign w:val="bottom"/>
          </w:tcPr>
          <w:p w:rsidR="006070A1" w:rsidRPr="00CA45EA" w:rsidRDefault="006070A1" w:rsidP="00873AE4">
            <w:pPr>
              <w:jc w:val="right"/>
              <w:rPr>
                <w:color w:val="000000"/>
                <w:szCs w:val="22"/>
              </w:rPr>
            </w:pPr>
            <w:r w:rsidRPr="00CA45EA">
              <w:rPr>
                <w:color w:val="000000"/>
                <w:szCs w:val="22"/>
              </w:rPr>
              <w:t>54.097</w:t>
            </w:r>
          </w:p>
        </w:tc>
        <w:tc>
          <w:tcPr>
            <w:tcW w:w="1694" w:type="dxa"/>
            <w:vAlign w:val="bottom"/>
          </w:tcPr>
          <w:p w:rsidR="006070A1" w:rsidRPr="00CA45EA" w:rsidRDefault="006070A1" w:rsidP="00873AE4">
            <w:pPr>
              <w:jc w:val="right"/>
              <w:rPr>
                <w:color w:val="000000"/>
                <w:szCs w:val="22"/>
              </w:rPr>
            </w:pPr>
            <w:r w:rsidRPr="00CA45EA">
              <w:rPr>
                <w:color w:val="000000"/>
                <w:szCs w:val="22"/>
              </w:rPr>
              <w:t>352.766,5</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14</w:t>
            </w:r>
          </w:p>
        </w:tc>
        <w:tc>
          <w:tcPr>
            <w:tcW w:w="1354" w:type="dxa"/>
            <w:vAlign w:val="bottom"/>
          </w:tcPr>
          <w:p w:rsidR="006070A1" w:rsidRPr="00800C76" w:rsidRDefault="006070A1" w:rsidP="00873AE4">
            <w:pPr>
              <w:jc w:val="right"/>
              <w:rPr>
                <w:color w:val="000000"/>
                <w:szCs w:val="18"/>
              </w:rPr>
            </w:pPr>
            <w:r w:rsidRPr="00800C76">
              <w:rPr>
                <w:color w:val="000000"/>
                <w:szCs w:val="18"/>
              </w:rPr>
              <w:t>56</w:t>
            </w:r>
            <w:r>
              <w:rPr>
                <w:color w:val="000000"/>
                <w:szCs w:val="18"/>
              </w:rPr>
              <w:t>.</w:t>
            </w:r>
            <w:r w:rsidRPr="00800C76">
              <w:rPr>
                <w:color w:val="000000"/>
                <w:szCs w:val="18"/>
              </w:rPr>
              <w:t>250</w:t>
            </w:r>
          </w:p>
        </w:tc>
        <w:tc>
          <w:tcPr>
            <w:tcW w:w="1681" w:type="dxa"/>
            <w:vAlign w:val="bottom"/>
          </w:tcPr>
          <w:p w:rsidR="006070A1" w:rsidRPr="00CA45EA" w:rsidRDefault="006070A1" w:rsidP="00873AE4">
            <w:pPr>
              <w:jc w:val="right"/>
              <w:rPr>
                <w:color w:val="000000"/>
                <w:szCs w:val="22"/>
              </w:rPr>
            </w:pPr>
            <w:r w:rsidRPr="00CA45EA">
              <w:rPr>
                <w:color w:val="000000"/>
                <w:szCs w:val="22"/>
              </w:rPr>
              <w:t>3.332</w:t>
            </w:r>
          </w:p>
        </w:tc>
        <w:tc>
          <w:tcPr>
            <w:tcW w:w="1688" w:type="dxa"/>
            <w:vAlign w:val="bottom"/>
          </w:tcPr>
          <w:p w:rsidR="006070A1" w:rsidRPr="00CA45EA" w:rsidRDefault="006070A1" w:rsidP="00873AE4">
            <w:pPr>
              <w:jc w:val="right"/>
              <w:rPr>
                <w:color w:val="000000"/>
                <w:szCs w:val="22"/>
              </w:rPr>
            </w:pPr>
            <w:r w:rsidRPr="00CA45EA">
              <w:rPr>
                <w:color w:val="000000"/>
                <w:szCs w:val="22"/>
              </w:rPr>
              <w:t>12.698,0</w:t>
            </w:r>
          </w:p>
        </w:tc>
        <w:tc>
          <w:tcPr>
            <w:tcW w:w="1683" w:type="dxa"/>
            <w:vAlign w:val="bottom"/>
          </w:tcPr>
          <w:p w:rsidR="006070A1" w:rsidRPr="00CA45EA" w:rsidRDefault="006070A1" w:rsidP="00873AE4">
            <w:pPr>
              <w:jc w:val="right"/>
              <w:rPr>
                <w:color w:val="000000"/>
                <w:szCs w:val="22"/>
              </w:rPr>
            </w:pPr>
            <w:r w:rsidRPr="00CA45EA">
              <w:rPr>
                <w:color w:val="000000"/>
                <w:szCs w:val="22"/>
              </w:rPr>
              <w:t>53.043</w:t>
            </w:r>
          </w:p>
        </w:tc>
        <w:tc>
          <w:tcPr>
            <w:tcW w:w="1694" w:type="dxa"/>
            <w:vAlign w:val="bottom"/>
          </w:tcPr>
          <w:p w:rsidR="006070A1" w:rsidRPr="00CA45EA" w:rsidRDefault="006070A1" w:rsidP="00873AE4">
            <w:pPr>
              <w:jc w:val="right"/>
              <w:rPr>
                <w:color w:val="000000"/>
                <w:szCs w:val="22"/>
              </w:rPr>
            </w:pPr>
            <w:r w:rsidRPr="00CA45EA">
              <w:rPr>
                <w:color w:val="000000"/>
                <w:szCs w:val="22"/>
              </w:rPr>
              <w:t>326.142,0</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15</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867</w:t>
            </w:r>
          </w:p>
        </w:tc>
        <w:tc>
          <w:tcPr>
            <w:tcW w:w="1681" w:type="dxa"/>
            <w:vAlign w:val="bottom"/>
          </w:tcPr>
          <w:p w:rsidR="006070A1" w:rsidRPr="00CA45EA" w:rsidRDefault="006070A1" w:rsidP="00873AE4">
            <w:pPr>
              <w:jc w:val="right"/>
              <w:rPr>
                <w:color w:val="000000"/>
                <w:szCs w:val="22"/>
              </w:rPr>
            </w:pPr>
            <w:r w:rsidRPr="00CA45EA">
              <w:rPr>
                <w:color w:val="000000"/>
                <w:szCs w:val="22"/>
              </w:rPr>
              <w:t>2.425</w:t>
            </w:r>
          </w:p>
        </w:tc>
        <w:tc>
          <w:tcPr>
            <w:tcW w:w="1688" w:type="dxa"/>
            <w:vAlign w:val="bottom"/>
          </w:tcPr>
          <w:p w:rsidR="006070A1" w:rsidRPr="00CA45EA" w:rsidRDefault="006070A1" w:rsidP="00873AE4">
            <w:pPr>
              <w:jc w:val="right"/>
              <w:rPr>
                <w:color w:val="000000"/>
                <w:szCs w:val="22"/>
              </w:rPr>
            </w:pPr>
            <w:r w:rsidRPr="00CA45EA">
              <w:rPr>
                <w:color w:val="000000"/>
                <w:szCs w:val="22"/>
              </w:rPr>
              <w:t>6.893,8</w:t>
            </w:r>
          </w:p>
        </w:tc>
        <w:tc>
          <w:tcPr>
            <w:tcW w:w="1683" w:type="dxa"/>
            <w:vAlign w:val="bottom"/>
          </w:tcPr>
          <w:p w:rsidR="006070A1" w:rsidRPr="00CA45EA" w:rsidRDefault="006070A1" w:rsidP="00873AE4">
            <w:pPr>
              <w:jc w:val="right"/>
              <w:rPr>
                <w:color w:val="000000"/>
                <w:szCs w:val="22"/>
              </w:rPr>
            </w:pPr>
            <w:r w:rsidRPr="00CA45EA">
              <w:rPr>
                <w:color w:val="000000"/>
                <w:szCs w:val="22"/>
              </w:rPr>
              <w:t>55.492</w:t>
            </w:r>
          </w:p>
        </w:tc>
        <w:tc>
          <w:tcPr>
            <w:tcW w:w="1694" w:type="dxa"/>
            <w:vAlign w:val="bottom"/>
          </w:tcPr>
          <w:p w:rsidR="006070A1" w:rsidRPr="00CA45EA" w:rsidRDefault="006070A1" w:rsidP="00873AE4">
            <w:pPr>
              <w:jc w:val="right"/>
              <w:rPr>
                <w:color w:val="000000"/>
                <w:szCs w:val="22"/>
              </w:rPr>
            </w:pPr>
            <w:r w:rsidRPr="00CA45EA">
              <w:rPr>
                <w:color w:val="000000"/>
                <w:szCs w:val="22"/>
              </w:rPr>
              <w:t>334.309,4</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16</w:t>
            </w:r>
          </w:p>
        </w:tc>
        <w:tc>
          <w:tcPr>
            <w:tcW w:w="1354" w:type="dxa"/>
            <w:vAlign w:val="bottom"/>
          </w:tcPr>
          <w:p w:rsidR="006070A1" w:rsidRPr="00800C76" w:rsidRDefault="006070A1" w:rsidP="00873AE4">
            <w:pPr>
              <w:jc w:val="right"/>
              <w:rPr>
                <w:color w:val="000000"/>
                <w:szCs w:val="18"/>
              </w:rPr>
            </w:pPr>
            <w:r w:rsidRPr="00800C76">
              <w:rPr>
                <w:color w:val="000000"/>
                <w:szCs w:val="18"/>
              </w:rPr>
              <w:t>60</w:t>
            </w:r>
            <w:r>
              <w:rPr>
                <w:color w:val="000000"/>
                <w:szCs w:val="18"/>
              </w:rPr>
              <w:t>.</w:t>
            </w:r>
            <w:r w:rsidRPr="00800C76">
              <w:rPr>
                <w:color w:val="000000"/>
                <w:szCs w:val="18"/>
              </w:rPr>
              <w:t>153</w:t>
            </w:r>
          </w:p>
        </w:tc>
        <w:tc>
          <w:tcPr>
            <w:tcW w:w="1681" w:type="dxa"/>
            <w:vAlign w:val="bottom"/>
          </w:tcPr>
          <w:p w:rsidR="006070A1" w:rsidRPr="00CA45EA" w:rsidRDefault="006070A1" w:rsidP="00873AE4">
            <w:pPr>
              <w:jc w:val="right"/>
              <w:rPr>
                <w:color w:val="000000"/>
                <w:szCs w:val="22"/>
              </w:rPr>
            </w:pPr>
            <w:r w:rsidRPr="00CA45EA">
              <w:rPr>
                <w:color w:val="000000"/>
                <w:szCs w:val="22"/>
              </w:rPr>
              <w:t>2.597</w:t>
            </w:r>
          </w:p>
        </w:tc>
        <w:tc>
          <w:tcPr>
            <w:tcW w:w="1688" w:type="dxa"/>
            <w:vAlign w:val="bottom"/>
          </w:tcPr>
          <w:p w:rsidR="006070A1" w:rsidRPr="00CA45EA" w:rsidRDefault="006070A1" w:rsidP="00873AE4">
            <w:pPr>
              <w:jc w:val="right"/>
              <w:rPr>
                <w:color w:val="000000"/>
                <w:szCs w:val="22"/>
              </w:rPr>
            </w:pPr>
            <w:r w:rsidRPr="00CA45EA">
              <w:rPr>
                <w:color w:val="000000"/>
                <w:szCs w:val="22"/>
              </w:rPr>
              <w:t>9.137,0</w:t>
            </w:r>
          </w:p>
        </w:tc>
        <w:tc>
          <w:tcPr>
            <w:tcW w:w="1683" w:type="dxa"/>
            <w:vAlign w:val="bottom"/>
          </w:tcPr>
          <w:p w:rsidR="006070A1" w:rsidRPr="00CA45EA" w:rsidRDefault="006070A1" w:rsidP="00873AE4">
            <w:pPr>
              <w:jc w:val="right"/>
              <w:rPr>
                <w:color w:val="000000"/>
                <w:szCs w:val="22"/>
              </w:rPr>
            </w:pPr>
            <w:r w:rsidRPr="00CA45EA">
              <w:rPr>
                <w:color w:val="000000"/>
                <w:szCs w:val="22"/>
              </w:rPr>
              <w:t>57.556</w:t>
            </w:r>
          </w:p>
        </w:tc>
        <w:tc>
          <w:tcPr>
            <w:tcW w:w="1694" w:type="dxa"/>
            <w:vAlign w:val="bottom"/>
          </w:tcPr>
          <w:p w:rsidR="006070A1" w:rsidRPr="00CA45EA" w:rsidRDefault="006070A1" w:rsidP="00873AE4">
            <w:pPr>
              <w:jc w:val="right"/>
              <w:rPr>
                <w:color w:val="000000"/>
                <w:szCs w:val="22"/>
              </w:rPr>
            </w:pPr>
            <w:r w:rsidRPr="00CA45EA">
              <w:rPr>
                <w:color w:val="000000"/>
                <w:szCs w:val="22"/>
              </w:rPr>
              <w:t>360.070,3</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17</w:t>
            </w:r>
          </w:p>
        </w:tc>
        <w:tc>
          <w:tcPr>
            <w:tcW w:w="1354" w:type="dxa"/>
            <w:vAlign w:val="bottom"/>
          </w:tcPr>
          <w:p w:rsidR="006070A1" w:rsidRPr="00800C76" w:rsidRDefault="006070A1" w:rsidP="00873AE4">
            <w:pPr>
              <w:jc w:val="right"/>
              <w:rPr>
                <w:color w:val="000000"/>
                <w:szCs w:val="18"/>
              </w:rPr>
            </w:pPr>
            <w:r w:rsidRPr="00800C76">
              <w:rPr>
                <w:color w:val="000000"/>
                <w:szCs w:val="18"/>
              </w:rPr>
              <w:t>54</w:t>
            </w:r>
            <w:r>
              <w:rPr>
                <w:color w:val="000000"/>
                <w:szCs w:val="18"/>
              </w:rPr>
              <w:t>.</w:t>
            </w:r>
            <w:r w:rsidRPr="00800C76">
              <w:rPr>
                <w:color w:val="000000"/>
                <w:szCs w:val="18"/>
              </w:rPr>
              <w:t>944</w:t>
            </w:r>
          </w:p>
        </w:tc>
        <w:tc>
          <w:tcPr>
            <w:tcW w:w="1681" w:type="dxa"/>
            <w:vAlign w:val="bottom"/>
          </w:tcPr>
          <w:p w:rsidR="006070A1" w:rsidRPr="00CA45EA" w:rsidRDefault="006070A1" w:rsidP="00873AE4">
            <w:pPr>
              <w:jc w:val="right"/>
              <w:rPr>
                <w:color w:val="000000"/>
                <w:szCs w:val="22"/>
              </w:rPr>
            </w:pPr>
            <w:r w:rsidRPr="00CA45EA">
              <w:rPr>
                <w:color w:val="000000"/>
                <w:szCs w:val="22"/>
              </w:rPr>
              <w:t>2.526</w:t>
            </w:r>
          </w:p>
        </w:tc>
        <w:tc>
          <w:tcPr>
            <w:tcW w:w="1688" w:type="dxa"/>
            <w:vAlign w:val="bottom"/>
          </w:tcPr>
          <w:p w:rsidR="006070A1" w:rsidRPr="00CA45EA" w:rsidRDefault="006070A1" w:rsidP="00873AE4">
            <w:pPr>
              <w:jc w:val="right"/>
              <w:rPr>
                <w:color w:val="000000"/>
                <w:szCs w:val="22"/>
              </w:rPr>
            </w:pPr>
            <w:r w:rsidRPr="00CA45EA">
              <w:rPr>
                <w:color w:val="000000"/>
                <w:szCs w:val="22"/>
              </w:rPr>
              <w:t>9.044,0</w:t>
            </w:r>
          </w:p>
        </w:tc>
        <w:tc>
          <w:tcPr>
            <w:tcW w:w="1683" w:type="dxa"/>
            <w:vAlign w:val="bottom"/>
          </w:tcPr>
          <w:p w:rsidR="006070A1" w:rsidRPr="00CA45EA" w:rsidRDefault="006070A1" w:rsidP="00873AE4">
            <w:pPr>
              <w:jc w:val="right"/>
              <w:rPr>
                <w:color w:val="000000"/>
                <w:szCs w:val="22"/>
              </w:rPr>
            </w:pPr>
            <w:r w:rsidRPr="00CA45EA">
              <w:rPr>
                <w:color w:val="000000"/>
                <w:szCs w:val="22"/>
              </w:rPr>
              <w:t>51.326</w:t>
            </w:r>
          </w:p>
        </w:tc>
        <w:tc>
          <w:tcPr>
            <w:tcW w:w="1694" w:type="dxa"/>
            <w:vAlign w:val="bottom"/>
          </w:tcPr>
          <w:p w:rsidR="006070A1" w:rsidRPr="00CA45EA" w:rsidRDefault="006070A1" w:rsidP="00873AE4">
            <w:pPr>
              <w:jc w:val="right"/>
              <w:rPr>
                <w:color w:val="000000"/>
                <w:szCs w:val="22"/>
              </w:rPr>
            </w:pPr>
            <w:r w:rsidRPr="00CA45EA">
              <w:rPr>
                <w:color w:val="000000"/>
                <w:szCs w:val="22"/>
              </w:rPr>
              <w:t>322.466,7</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18</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711</w:t>
            </w:r>
          </w:p>
        </w:tc>
        <w:tc>
          <w:tcPr>
            <w:tcW w:w="1681" w:type="dxa"/>
            <w:vAlign w:val="bottom"/>
          </w:tcPr>
          <w:p w:rsidR="006070A1" w:rsidRPr="00CA45EA" w:rsidRDefault="006070A1" w:rsidP="00873AE4">
            <w:pPr>
              <w:jc w:val="right"/>
              <w:rPr>
                <w:color w:val="000000"/>
                <w:szCs w:val="22"/>
              </w:rPr>
            </w:pPr>
            <w:r w:rsidRPr="00CA45EA">
              <w:rPr>
                <w:color w:val="000000"/>
                <w:szCs w:val="22"/>
              </w:rPr>
              <w:t>2.714</w:t>
            </w:r>
          </w:p>
        </w:tc>
        <w:tc>
          <w:tcPr>
            <w:tcW w:w="1688" w:type="dxa"/>
            <w:vAlign w:val="bottom"/>
          </w:tcPr>
          <w:p w:rsidR="006070A1" w:rsidRPr="00CA45EA" w:rsidRDefault="006070A1" w:rsidP="00873AE4">
            <w:pPr>
              <w:jc w:val="right"/>
              <w:rPr>
                <w:color w:val="000000"/>
                <w:szCs w:val="22"/>
              </w:rPr>
            </w:pPr>
            <w:r w:rsidRPr="00CA45EA">
              <w:rPr>
                <w:color w:val="000000"/>
                <w:szCs w:val="22"/>
              </w:rPr>
              <w:t>8.659,2</w:t>
            </w:r>
          </w:p>
        </w:tc>
        <w:tc>
          <w:tcPr>
            <w:tcW w:w="1683" w:type="dxa"/>
            <w:vAlign w:val="bottom"/>
          </w:tcPr>
          <w:p w:rsidR="006070A1" w:rsidRPr="00CA45EA" w:rsidRDefault="006070A1" w:rsidP="00873AE4">
            <w:pPr>
              <w:jc w:val="right"/>
              <w:rPr>
                <w:color w:val="000000"/>
                <w:szCs w:val="22"/>
              </w:rPr>
            </w:pPr>
            <w:r w:rsidRPr="00CA45EA">
              <w:rPr>
                <w:color w:val="000000"/>
                <w:szCs w:val="22"/>
              </w:rPr>
              <w:t>54.997</w:t>
            </w:r>
          </w:p>
        </w:tc>
        <w:tc>
          <w:tcPr>
            <w:tcW w:w="1694" w:type="dxa"/>
            <w:vAlign w:val="bottom"/>
          </w:tcPr>
          <w:p w:rsidR="006070A1" w:rsidRPr="00CA45EA" w:rsidRDefault="006070A1" w:rsidP="00873AE4">
            <w:pPr>
              <w:jc w:val="right"/>
              <w:rPr>
                <w:color w:val="000000"/>
                <w:szCs w:val="22"/>
              </w:rPr>
            </w:pPr>
            <w:r w:rsidRPr="00CA45EA">
              <w:rPr>
                <w:color w:val="000000"/>
                <w:szCs w:val="22"/>
              </w:rPr>
              <w:t>368.275,6</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19</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835</w:t>
            </w:r>
          </w:p>
        </w:tc>
        <w:tc>
          <w:tcPr>
            <w:tcW w:w="1681" w:type="dxa"/>
            <w:vAlign w:val="bottom"/>
          </w:tcPr>
          <w:p w:rsidR="006070A1" w:rsidRPr="00CA45EA" w:rsidRDefault="006070A1" w:rsidP="00873AE4">
            <w:pPr>
              <w:jc w:val="right"/>
              <w:rPr>
                <w:color w:val="000000"/>
                <w:szCs w:val="22"/>
              </w:rPr>
            </w:pPr>
            <w:r w:rsidRPr="00CA45EA">
              <w:rPr>
                <w:color w:val="000000"/>
                <w:szCs w:val="22"/>
              </w:rPr>
              <w:t>3.654</w:t>
            </w:r>
          </w:p>
        </w:tc>
        <w:tc>
          <w:tcPr>
            <w:tcW w:w="1688" w:type="dxa"/>
            <w:vAlign w:val="bottom"/>
          </w:tcPr>
          <w:p w:rsidR="006070A1" w:rsidRPr="00CA45EA" w:rsidRDefault="006070A1" w:rsidP="00873AE4">
            <w:pPr>
              <w:jc w:val="right"/>
              <w:rPr>
                <w:color w:val="000000"/>
                <w:szCs w:val="22"/>
              </w:rPr>
            </w:pPr>
            <w:r w:rsidRPr="00CA45EA">
              <w:rPr>
                <w:color w:val="000000"/>
                <w:szCs w:val="22"/>
              </w:rPr>
              <w:t>12.472,4</w:t>
            </w:r>
          </w:p>
        </w:tc>
        <w:tc>
          <w:tcPr>
            <w:tcW w:w="1683" w:type="dxa"/>
            <w:vAlign w:val="bottom"/>
          </w:tcPr>
          <w:p w:rsidR="006070A1" w:rsidRPr="00CA45EA" w:rsidRDefault="006070A1" w:rsidP="00873AE4">
            <w:pPr>
              <w:jc w:val="right"/>
              <w:rPr>
                <w:color w:val="000000"/>
                <w:szCs w:val="22"/>
              </w:rPr>
            </w:pPr>
            <w:r w:rsidRPr="00CA45EA">
              <w:rPr>
                <w:color w:val="000000"/>
                <w:szCs w:val="22"/>
              </w:rPr>
              <w:t>54.181</w:t>
            </w:r>
          </w:p>
        </w:tc>
        <w:tc>
          <w:tcPr>
            <w:tcW w:w="1694" w:type="dxa"/>
            <w:vAlign w:val="bottom"/>
          </w:tcPr>
          <w:p w:rsidR="006070A1" w:rsidRPr="00CA45EA" w:rsidRDefault="006070A1" w:rsidP="00873AE4">
            <w:pPr>
              <w:jc w:val="right"/>
              <w:rPr>
                <w:color w:val="000000"/>
                <w:szCs w:val="22"/>
              </w:rPr>
            </w:pPr>
            <w:r w:rsidRPr="00CA45EA">
              <w:rPr>
                <w:color w:val="000000"/>
                <w:szCs w:val="22"/>
              </w:rPr>
              <w:t>333.058,4</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20</w:t>
            </w:r>
          </w:p>
        </w:tc>
        <w:tc>
          <w:tcPr>
            <w:tcW w:w="1354" w:type="dxa"/>
            <w:vAlign w:val="bottom"/>
          </w:tcPr>
          <w:p w:rsidR="006070A1" w:rsidRPr="00800C76" w:rsidRDefault="006070A1" w:rsidP="00873AE4">
            <w:pPr>
              <w:jc w:val="right"/>
              <w:rPr>
                <w:color w:val="000000"/>
                <w:szCs w:val="18"/>
              </w:rPr>
            </w:pPr>
            <w:r w:rsidRPr="00800C76">
              <w:rPr>
                <w:color w:val="000000"/>
                <w:szCs w:val="18"/>
              </w:rPr>
              <w:t>58</w:t>
            </w:r>
            <w:r>
              <w:rPr>
                <w:color w:val="000000"/>
                <w:szCs w:val="18"/>
              </w:rPr>
              <w:t>.</w:t>
            </w:r>
            <w:r w:rsidRPr="00800C76">
              <w:rPr>
                <w:color w:val="000000"/>
                <w:szCs w:val="18"/>
              </w:rPr>
              <w:t>290</w:t>
            </w:r>
          </w:p>
        </w:tc>
        <w:tc>
          <w:tcPr>
            <w:tcW w:w="1681" w:type="dxa"/>
            <w:vAlign w:val="bottom"/>
          </w:tcPr>
          <w:p w:rsidR="006070A1" w:rsidRPr="00CA45EA" w:rsidRDefault="006070A1" w:rsidP="00873AE4">
            <w:pPr>
              <w:jc w:val="right"/>
              <w:rPr>
                <w:color w:val="000000"/>
                <w:szCs w:val="22"/>
              </w:rPr>
            </w:pPr>
            <w:r w:rsidRPr="00CA45EA">
              <w:rPr>
                <w:color w:val="000000"/>
                <w:szCs w:val="22"/>
              </w:rPr>
              <w:t>3.693</w:t>
            </w:r>
          </w:p>
        </w:tc>
        <w:tc>
          <w:tcPr>
            <w:tcW w:w="1688" w:type="dxa"/>
            <w:vAlign w:val="bottom"/>
          </w:tcPr>
          <w:p w:rsidR="006070A1" w:rsidRPr="00CA45EA" w:rsidRDefault="006070A1" w:rsidP="00873AE4">
            <w:pPr>
              <w:jc w:val="right"/>
              <w:rPr>
                <w:color w:val="000000"/>
                <w:szCs w:val="22"/>
              </w:rPr>
            </w:pPr>
            <w:r w:rsidRPr="00CA45EA">
              <w:rPr>
                <w:color w:val="000000"/>
                <w:szCs w:val="22"/>
              </w:rPr>
              <w:t>15.332,5</w:t>
            </w:r>
          </w:p>
        </w:tc>
        <w:tc>
          <w:tcPr>
            <w:tcW w:w="1683" w:type="dxa"/>
            <w:vAlign w:val="bottom"/>
          </w:tcPr>
          <w:p w:rsidR="006070A1" w:rsidRPr="00CA45EA" w:rsidRDefault="006070A1" w:rsidP="00873AE4">
            <w:pPr>
              <w:jc w:val="right"/>
              <w:rPr>
                <w:color w:val="000000"/>
                <w:szCs w:val="22"/>
              </w:rPr>
            </w:pPr>
            <w:r w:rsidRPr="00CA45EA">
              <w:rPr>
                <w:color w:val="000000"/>
                <w:szCs w:val="22"/>
              </w:rPr>
              <w:t>54.597</w:t>
            </w:r>
          </w:p>
        </w:tc>
        <w:tc>
          <w:tcPr>
            <w:tcW w:w="1694" w:type="dxa"/>
            <w:vAlign w:val="bottom"/>
          </w:tcPr>
          <w:p w:rsidR="006070A1" w:rsidRPr="00CA45EA" w:rsidRDefault="006070A1" w:rsidP="00873AE4">
            <w:pPr>
              <w:jc w:val="right"/>
              <w:rPr>
                <w:color w:val="000000"/>
                <w:szCs w:val="22"/>
              </w:rPr>
            </w:pPr>
            <w:r w:rsidRPr="00CA45EA">
              <w:rPr>
                <w:color w:val="000000"/>
                <w:szCs w:val="22"/>
              </w:rPr>
              <w:t>332.004,4</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21</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512</w:t>
            </w:r>
          </w:p>
        </w:tc>
        <w:tc>
          <w:tcPr>
            <w:tcW w:w="1681" w:type="dxa"/>
            <w:vAlign w:val="bottom"/>
          </w:tcPr>
          <w:p w:rsidR="006070A1" w:rsidRPr="00CA45EA" w:rsidRDefault="006070A1" w:rsidP="00873AE4">
            <w:pPr>
              <w:jc w:val="right"/>
              <w:rPr>
                <w:color w:val="000000"/>
                <w:szCs w:val="22"/>
              </w:rPr>
            </w:pPr>
            <w:r w:rsidRPr="00CA45EA">
              <w:rPr>
                <w:color w:val="000000"/>
                <w:szCs w:val="22"/>
              </w:rPr>
              <w:t>2.657</w:t>
            </w:r>
          </w:p>
        </w:tc>
        <w:tc>
          <w:tcPr>
            <w:tcW w:w="1688" w:type="dxa"/>
            <w:vAlign w:val="bottom"/>
          </w:tcPr>
          <w:p w:rsidR="006070A1" w:rsidRPr="00CA45EA" w:rsidRDefault="006070A1" w:rsidP="00873AE4">
            <w:pPr>
              <w:jc w:val="right"/>
              <w:rPr>
                <w:color w:val="000000"/>
                <w:szCs w:val="22"/>
              </w:rPr>
            </w:pPr>
            <w:r w:rsidRPr="00CA45EA">
              <w:rPr>
                <w:color w:val="000000"/>
                <w:szCs w:val="22"/>
              </w:rPr>
              <w:t>8.102,0</w:t>
            </w:r>
          </w:p>
        </w:tc>
        <w:tc>
          <w:tcPr>
            <w:tcW w:w="1683" w:type="dxa"/>
            <w:vAlign w:val="bottom"/>
          </w:tcPr>
          <w:p w:rsidR="006070A1" w:rsidRPr="00CA45EA" w:rsidRDefault="006070A1" w:rsidP="00873AE4">
            <w:pPr>
              <w:jc w:val="right"/>
              <w:rPr>
                <w:color w:val="000000"/>
                <w:szCs w:val="22"/>
              </w:rPr>
            </w:pPr>
            <w:r w:rsidRPr="00CA45EA">
              <w:rPr>
                <w:color w:val="000000"/>
                <w:szCs w:val="22"/>
              </w:rPr>
              <w:t>54.919</w:t>
            </w:r>
          </w:p>
        </w:tc>
        <w:tc>
          <w:tcPr>
            <w:tcW w:w="1694" w:type="dxa"/>
            <w:vAlign w:val="bottom"/>
          </w:tcPr>
          <w:p w:rsidR="006070A1" w:rsidRPr="00CA45EA" w:rsidRDefault="006070A1" w:rsidP="00873AE4">
            <w:pPr>
              <w:jc w:val="right"/>
              <w:rPr>
                <w:color w:val="000000"/>
                <w:szCs w:val="22"/>
              </w:rPr>
            </w:pPr>
            <w:r w:rsidRPr="00CA45EA">
              <w:rPr>
                <w:color w:val="000000"/>
                <w:szCs w:val="22"/>
              </w:rPr>
              <w:t>306.693,6</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22</w:t>
            </w:r>
          </w:p>
        </w:tc>
        <w:tc>
          <w:tcPr>
            <w:tcW w:w="1354" w:type="dxa"/>
            <w:vAlign w:val="bottom"/>
          </w:tcPr>
          <w:p w:rsidR="006070A1" w:rsidRPr="00800C76" w:rsidRDefault="006070A1" w:rsidP="00873AE4">
            <w:pPr>
              <w:jc w:val="right"/>
              <w:rPr>
                <w:color w:val="000000"/>
                <w:szCs w:val="18"/>
              </w:rPr>
            </w:pPr>
            <w:r w:rsidRPr="00800C76">
              <w:rPr>
                <w:color w:val="000000"/>
                <w:szCs w:val="18"/>
              </w:rPr>
              <w:t>55</w:t>
            </w:r>
            <w:r>
              <w:rPr>
                <w:color w:val="000000"/>
                <w:szCs w:val="18"/>
              </w:rPr>
              <w:t>.</w:t>
            </w:r>
            <w:r w:rsidRPr="00800C76">
              <w:rPr>
                <w:color w:val="000000"/>
                <w:szCs w:val="18"/>
              </w:rPr>
              <w:t>533</w:t>
            </w:r>
          </w:p>
        </w:tc>
        <w:tc>
          <w:tcPr>
            <w:tcW w:w="1681" w:type="dxa"/>
            <w:vAlign w:val="bottom"/>
          </w:tcPr>
          <w:p w:rsidR="006070A1" w:rsidRPr="00CA45EA" w:rsidRDefault="006070A1" w:rsidP="00873AE4">
            <w:pPr>
              <w:jc w:val="right"/>
              <w:rPr>
                <w:color w:val="000000"/>
                <w:szCs w:val="22"/>
              </w:rPr>
            </w:pPr>
            <w:r w:rsidRPr="00CA45EA">
              <w:rPr>
                <w:color w:val="000000"/>
                <w:szCs w:val="22"/>
              </w:rPr>
              <w:t>3.028</w:t>
            </w:r>
          </w:p>
        </w:tc>
        <w:tc>
          <w:tcPr>
            <w:tcW w:w="1688" w:type="dxa"/>
            <w:vAlign w:val="bottom"/>
          </w:tcPr>
          <w:p w:rsidR="006070A1" w:rsidRPr="00CA45EA" w:rsidRDefault="006070A1" w:rsidP="00873AE4">
            <w:pPr>
              <w:jc w:val="right"/>
              <w:rPr>
                <w:color w:val="000000"/>
                <w:szCs w:val="22"/>
              </w:rPr>
            </w:pPr>
            <w:r w:rsidRPr="00CA45EA">
              <w:rPr>
                <w:color w:val="000000"/>
                <w:szCs w:val="22"/>
              </w:rPr>
              <w:t>11.061,4</w:t>
            </w:r>
          </w:p>
        </w:tc>
        <w:tc>
          <w:tcPr>
            <w:tcW w:w="1683" w:type="dxa"/>
            <w:vAlign w:val="bottom"/>
          </w:tcPr>
          <w:p w:rsidR="006070A1" w:rsidRPr="00CA45EA" w:rsidRDefault="006070A1" w:rsidP="00873AE4">
            <w:pPr>
              <w:jc w:val="right"/>
              <w:rPr>
                <w:color w:val="000000"/>
                <w:szCs w:val="22"/>
              </w:rPr>
            </w:pPr>
            <w:r w:rsidRPr="00CA45EA">
              <w:rPr>
                <w:color w:val="000000"/>
                <w:szCs w:val="22"/>
              </w:rPr>
              <w:t>52.583</w:t>
            </w:r>
          </w:p>
        </w:tc>
        <w:tc>
          <w:tcPr>
            <w:tcW w:w="1694" w:type="dxa"/>
            <w:vAlign w:val="bottom"/>
          </w:tcPr>
          <w:p w:rsidR="006070A1" w:rsidRPr="00CA45EA" w:rsidRDefault="006070A1" w:rsidP="00873AE4">
            <w:pPr>
              <w:jc w:val="right"/>
              <w:rPr>
                <w:color w:val="000000"/>
                <w:szCs w:val="22"/>
              </w:rPr>
            </w:pPr>
            <w:r w:rsidRPr="00CA45EA">
              <w:rPr>
                <w:color w:val="000000"/>
                <w:szCs w:val="22"/>
              </w:rPr>
              <w:t>325.055,4</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23</w:t>
            </w:r>
          </w:p>
        </w:tc>
        <w:tc>
          <w:tcPr>
            <w:tcW w:w="1354" w:type="dxa"/>
            <w:vAlign w:val="bottom"/>
          </w:tcPr>
          <w:p w:rsidR="006070A1" w:rsidRPr="00800C76" w:rsidRDefault="006070A1" w:rsidP="00873AE4">
            <w:pPr>
              <w:jc w:val="right"/>
              <w:rPr>
                <w:color w:val="000000"/>
                <w:szCs w:val="18"/>
              </w:rPr>
            </w:pPr>
            <w:r w:rsidRPr="00800C76">
              <w:rPr>
                <w:color w:val="000000"/>
                <w:szCs w:val="18"/>
              </w:rPr>
              <w:t>55</w:t>
            </w:r>
            <w:r>
              <w:rPr>
                <w:color w:val="000000"/>
                <w:szCs w:val="18"/>
              </w:rPr>
              <w:t>.</w:t>
            </w:r>
            <w:r w:rsidRPr="00800C76">
              <w:rPr>
                <w:color w:val="000000"/>
                <w:szCs w:val="18"/>
              </w:rPr>
              <w:t>501</w:t>
            </w:r>
          </w:p>
        </w:tc>
        <w:tc>
          <w:tcPr>
            <w:tcW w:w="1681" w:type="dxa"/>
            <w:vAlign w:val="bottom"/>
          </w:tcPr>
          <w:p w:rsidR="006070A1" w:rsidRPr="00CA45EA" w:rsidRDefault="006070A1" w:rsidP="00873AE4">
            <w:pPr>
              <w:jc w:val="right"/>
              <w:rPr>
                <w:color w:val="000000"/>
                <w:szCs w:val="22"/>
              </w:rPr>
            </w:pPr>
            <w:r w:rsidRPr="00CA45EA">
              <w:rPr>
                <w:color w:val="000000"/>
                <w:szCs w:val="22"/>
              </w:rPr>
              <w:t>2.627</w:t>
            </w:r>
          </w:p>
        </w:tc>
        <w:tc>
          <w:tcPr>
            <w:tcW w:w="1688" w:type="dxa"/>
            <w:vAlign w:val="bottom"/>
          </w:tcPr>
          <w:p w:rsidR="006070A1" w:rsidRPr="00CA45EA" w:rsidRDefault="006070A1" w:rsidP="00873AE4">
            <w:pPr>
              <w:jc w:val="right"/>
              <w:rPr>
                <w:color w:val="000000"/>
                <w:szCs w:val="22"/>
              </w:rPr>
            </w:pPr>
            <w:r w:rsidRPr="00CA45EA">
              <w:rPr>
                <w:color w:val="000000"/>
                <w:szCs w:val="22"/>
              </w:rPr>
              <w:t>8.843,0</w:t>
            </w:r>
          </w:p>
        </w:tc>
        <w:tc>
          <w:tcPr>
            <w:tcW w:w="1683" w:type="dxa"/>
            <w:vAlign w:val="bottom"/>
          </w:tcPr>
          <w:p w:rsidR="006070A1" w:rsidRPr="00CA45EA" w:rsidRDefault="006070A1" w:rsidP="00873AE4">
            <w:pPr>
              <w:jc w:val="right"/>
              <w:rPr>
                <w:color w:val="000000"/>
                <w:szCs w:val="22"/>
              </w:rPr>
            </w:pPr>
            <w:r w:rsidRPr="00CA45EA">
              <w:rPr>
                <w:color w:val="000000"/>
                <w:szCs w:val="22"/>
              </w:rPr>
              <w:t>51.912</w:t>
            </w:r>
          </w:p>
        </w:tc>
        <w:tc>
          <w:tcPr>
            <w:tcW w:w="1694" w:type="dxa"/>
            <w:vAlign w:val="bottom"/>
          </w:tcPr>
          <w:p w:rsidR="006070A1" w:rsidRPr="00CA45EA" w:rsidRDefault="006070A1" w:rsidP="00873AE4">
            <w:pPr>
              <w:jc w:val="right"/>
              <w:rPr>
                <w:color w:val="000000"/>
                <w:szCs w:val="22"/>
              </w:rPr>
            </w:pPr>
            <w:r w:rsidRPr="00CA45EA">
              <w:rPr>
                <w:color w:val="000000"/>
                <w:szCs w:val="22"/>
              </w:rPr>
              <w:t>324.450,0</w:t>
            </w:r>
          </w:p>
        </w:tc>
      </w:tr>
      <w:tr w:rsidR="006070A1" w:rsidRPr="00CF117D" w:rsidTr="00873AE4">
        <w:trPr>
          <w:jc w:val="center"/>
        </w:trPr>
        <w:tc>
          <w:tcPr>
            <w:tcW w:w="1112" w:type="dxa"/>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24</w:t>
            </w:r>
          </w:p>
        </w:tc>
        <w:tc>
          <w:tcPr>
            <w:tcW w:w="1354" w:type="dxa"/>
            <w:vAlign w:val="bottom"/>
          </w:tcPr>
          <w:p w:rsidR="006070A1" w:rsidRPr="00800C76" w:rsidRDefault="006070A1" w:rsidP="00873AE4">
            <w:pPr>
              <w:jc w:val="right"/>
              <w:rPr>
                <w:color w:val="000000"/>
                <w:szCs w:val="18"/>
              </w:rPr>
            </w:pPr>
            <w:r w:rsidRPr="00800C76">
              <w:rPr>
                <w:color w:val="000000"/>
                <w:szCs w:val="18"/>
              </w:rPr>
              <w:t>57</w:t>
            </w:r>
            <w:r>
              <w:rPr>
                <w:color w:val="000000"/>
                <w:szCs w:val="18"/>
              </w:rPr>
              <w:t>.</w:t>
            </w:r>
            <w:r w:rsidRPr="00800C76">
              <w:rPr>
                <w:color w:val="000000"/>
                <w:szCs w:val="18"/>
              </w:rPr>
              <w:t>841</w:t>
            </w:r>
          </w:p>
        </w:tc>
        <w:tc>
          <w:tcPr>
            <w:tcW w:w="1681" w:type="dxa"/>
            <w:vAlign w:val="bottom"/>
          </w:tcPr>
          <w:p w:rsidR="006070A1" w:rsidRPr="00CA45EA" w:rsidRDefault="006070A1" w:rsidP="00873AE4">
            <w:pPr>
              <w:jc w:val="right"/>
              <w:rPr>
                <w:color w:val="000000"/>
                <w:szCs w:val="22"/>
              </w:rPr>
            </w:pPr>
            <w:r w:rsidRPr="00CA45EA">
              <w:rPr>
                <w:color w:val="000000"/>
                <w:szCs w:val="22"/>
              </w:rPr>
              <w:t>4.373</w:t>
            </w:r>
          </w:p>
        </w:tc>
        <w:tc>
          <w:tcPr>
            <w:tcW w:w="1688" w:type="dxa"/>
            <w:vAlign w:val="bottom"/>
          </w:tcPr>
          <w:p w:rsidR="006070A1" w:rsidRPr="00CA45EA" w:rsidRDefault="006070A1" w:rsidP="00873AE4">
            <w:pPr>
              <w:jc w:val="right"/>
              <w:rPr>
                <w:color w:val="000000"/>
                <w:szCs w:val="22"/>
              </w:rPr>
            </w:pPr>
            <w:r w:rsidRPr="00CA45EA">
              <w:rPr>
                <w:color w:val="000000"/>
                <w:szCs w:val="22"/>
              </w:rPr>
              <w:t>17.026,4</w:t>
            </w:r>
          </w:p>
        </w:tc>
        <w:tc>
          <w:tcPr>
            <w:tcW w:w="1683" w:type="dxa"/>
            <w:vAlign w:val="bottom"/>
          </w:tcPr>
          <w:p w:rsidR="006070A1" w:rsidRPr="00CA45EA" w:rsidRDefault="006070A1" w:rsidP="00873AE4">
            <w:pPr>
              <w:jc w:val="right"/>
              <w:rPr>
                <w:color w:val="000000"/>
                <w:szCs w:val="22"/>
              </w:rPr>
            </w:pPr>
            <w:r w:rsidRPr="00CA45EA">
              <w:rPr>
                <w:color w:val="000000"/>
                <w:szCs w:val="22"/>
              </w:rPr>
              <w:t>53.939</w:t>
            </w:r>
          </w:p>
        </w:tc>
        <w:tc>
          <w:tcPr>
            <w:tcW w:w="1694" w:type="dxa"/>
            <w:vAlign w:val="bottom"/>
          </w:tcPr>
          <w:p w:rsidR="006070A1" w:rsidRPr="00CA45EA" w:rsidRDefault="006070A1" w:rsidP="00873AE4">
            <w:pPr>
              <w:jc w:val="right"/>
              <w:rPr>
                <w:color w:val="000000"/>
                <w:szCs w:val="22"/>
              </w:rPr>
            </w:pPr>
            <w:r w:rsidRPr="00CA45EA">
              <w:rPr>
                <w:color w:val="000000"/>
                <w:szCs w:val="22"/>
              </w:rPr>
              <w:t>301.226,3</w:t>
            </w:r>
          </w:p>
        </w:tc>
      </w:tr>
      <w:tr w:rsidR="006070A1" w:rsidRPr="00CF117D" w:rsidTr="00873AE4">
        <w:trPr>
          <w:jc w:val="center"/>
        </w:trPr>
        <w:tc>
          <w:tcPr>
            <w:tcW w:w="1112" w:type="dxa"/>
            <w:shd w:val="clear" w:color="auto" w:fill="D6E3BC" w:themeFill="accent3" w:themeFillTint="66"/>
            <w:vAlign w:val="center"/>
          </w:tcPr>
          <w:p w:rsidR="006070A1" w:rsidRPr="00CF117D" w:rsidRDefault="006070A1" w:rsidP="00873AE4">
            <w:pPr>
              <w:jc w:val="center"/>
              <w:rPr>
                <w:rFonts w:asciiTheme="minorHAnsi" w:hAnsiTheme="minorHAnsi" w:cstheme="minorHAnsi"/>
                <w:b/>
              </w:rPr>
            </w:pPr>
            <w:r w:rsidRPr="00CF117D">
              <w:rPr>
                <w:rFonts w:asciiTheme="minorHAnsi" w:hAnsiTheme="minorHAnsi" w:cstheme="minorHAnsi"/>
                <w:b/>
              </w:rPr>
              <w:t>Total</w:t>
            </w:r>
          </w:p>
        </w:tc>
        <w:tc>
          <w:tcPr>
            <w:tcW w:w="1354" w:type="dxa"/>
            <w:shd w:val="clear" w:color="auto" w:fill="D6E3BC" w:themeFill="accent3" w:themeFillTint="66"/>
            <w:vAlign w:val="bottom"/>
          </w:tcPr>
          <w:p w:rsidR="006070A1" w:rsidRPr="00800C76" w:rsidRDefault="006070A1" w:rsidP="00873AE4">
            <w:pPr>
              <w:jc w:val="right"/>
              <w:rPr>
                <w:color w:val="000000"/>
                <w:szCs w:val="18"/>
              </w:rPr>
            </w:pPr>
            <w:r w:rsidRPr="00800C76">
              <w:rPr>
                <w:color w:val="000000"/>
                <w:szCs w:val="18"/>
              </w:rPr>
              <w:t>1</w:t>
            </w:r>
            <w:r>
              <w:rPr>
                <w:color w:val="000000"/>
                <w:szCs w:val="18"/>
              </w:rPr>
              <w:t>.</w:t>
            </w:r>
            <w:r w:rsidRPr="00800C76">
              <w:rPr>
                <w:color w:val="000000"/>
                <w:szCs w:val="18"/>
              </w:rPr>
              <w:t>354</w:t>
            </w:r>
            <w:r>
              <w:rPr>
                <w:color w:val="000000"/>
                <w:szCs w:val="18"/>
              </w:rPr>
              <w:t>.</w:t>
            </w:r>
            <w:r w:rsidRPr="00800C76">
              <w:rPr>
                <w:color w:val="000000"/>
                <w:szCs w:val="18"/>
              </w:rPr>
              <w:t>036</w:t>
            </w:r>
          </w:p>
        </w:tc>
        <w:tc>
          <w:tcPr>
            <w:tcW w:w="1681" w:type="dxa"/>
            <w:shd w:val="clear" w:color="auto" w:fill="D6E3BC" w:themeFill="accent3" w:themeFillTint="66"/>
            <w:vAlign w:val="bottom"/>
          </w:tcPr>
          <w:p w:rsidR="006070A1" w:rsidRPr="00CA45EA" w:rsidRDefault="006070A1" w:rsidP="00873AE4">
            <w:pPr>
              <w:jc w:val="right"/>
              <w:rPr>
                <w:color w:val="000000"/>
                <w:szCs w:val="22"/>
              </w:rPr>
            </w:pPr>
            <w:r w:rsidRPr="00CA45EA">
              <w:rPr>
                <w:color w:val="000000"/>
                <w:szCs w:val="22"/>
              </w:rPr>
              <w:t>89.841</w:t>
            </w:r>
          </w:p>
        </w:tc>
        <w:tc>
          <w:tcPr>
            <w:tcW w:w="1688" w:type="dxa"/>
            <w:shd w:val="clear" w:color="auto" w:fill="D6E3BC" w:themeFill="accent3" w:themeFillTint="66"/>
            <w:vAlign w:val="bottom"/>
          </w:tcPr>
          <w:p w:rsidR="006070A1" w:rsidRPr="00CA45EA" w:rsidRDefault="006070A1" w:rsidP="00873AE4">
            <w:pPr>
              <w:jc w:val="right"/>
              <w:rPr>
                <w:color w:val="000000"/>
              </w:rPr>
            </w:pPr>
            <w:r w:rsidRPr="00CA45EA">
              <w:rPr>
                <w:color w:val="000000"/>
              </w:rPr>
              <w:t>214.304,04</w:t>
            </w:r>
          </w:p>
        </w:tc>
        <w:tc>
          <w:tcPr>
            <w:tcW w:w="1683" w:type="dxa"/>
            <w:shd w:val="clear" w:color="auto" w:fill="D6E3BC" w:themeFill="accent3" w:themeFillTint="66"/>
            <w:vAlign w:val="bottom"/>
          </w:tcPr>
          <w:p w:rsidR="006070A1" w:rsidRPr="00CA45EA" w:rsidRDefault="006070A1" w:rsidP="00873AE4">
            <w:pPr>
              <w:jc w:val="right"/>
              <w:rPr>
                <w:color w:val="000000"/>
              </w:rPr>
            </w:pPr>
            <w:r w:rsidRPr="00CA45EA">
              <w:rPr>
                <w:color w:val="000000"/>
              </w:rPr>
              <w:t>1.262.529</w:t>
            </w:r>
          </w:p>
        </w:tc>
        <w:tc>
          <w:tcPr>
            <w:tcW w:w="1694" w:type="dxa"/>
            <w:shd w:val="clear" w:color="auto" w:fill="D6E3BC" w:themeFill="accent3" w:themeFillTint="66"/>
            <w:vAlign w:val="bottom"/>
          </w:tcPr>
          <w:p w:rsidR="006070A1" w:rsidRPr="00CA45EA" w:rsidRDefault="006070A1" w:rsidP="00873AE4">
            <w:pPr>
              <w:jc w:val="right"/>
              <w:rPr>
                <w:color w:val="000000"/>
              </w:rPr>
            </w:pPr>
            <w:r w:rsidRPr="00CA45EA">
              <w:rPr>
                <w:color w:val="000000"/>
              </w:rPr>
              <w:t>7.796.079,7</w:t>
            </w:r>
          </w:p>
        </w:tc>
      </w:tr>
    </w:tbl>
    <w:p w:rsidR="006070A1" w:rsidRDefault="006070A1" w:rsidP="006070A1">
      <w:pPr>
        <w:spacing w:after="120" w:line="240" w:lineRule="auto"/>
        <w:jc w:val="center"/>
        <w:rPr>
          <w:rFonts w:cs="Arial"/>
          <w:sz w:val="20"/>
        </w:rPr>
      </w:pPr>
    </w:p>
    <w:p w:rsidR="006070A1" w:rsidRPr="006070A1" w:rsidRDefault="006070A1" w:rsidP="006070A1">
      <w:pPr>
        <w:pStyle w:val="Prrafodelista"/>
        <w:numPr>
          <w:ilvl w:val="0"/>
          <w:numId w:val="9"/>
        </w:numPr>
        <w:jc w:val="both"/>
        <w:rPr>
          <w:rFonts w:ascii="Calibri" w:hAnsi="Calibri" w:cs="Calibri"/>
        </w:rPr>
      </w:pPr>
      <w:r w:rsidRPr="006070A1">
        <w:rPr>
          <w:rFonts w:cs="Arial"/>
          <w:sz w:val="20"/>
        </w:rPr>
        <w:br w:type="page"/>
      </w:r>
      <w:r w:rsidRPr="006070A1">
        <w:rPr>
          <w:rFonts w:cstheme="minorHAnsi"/>
          <w:bCs/>
        </w:rPr>
        <w:lastRenderedPageBreak/>
        <w:t>Por otro lado, una segunda fuente de información para evaluar la sobreproducción de un centro de cultivo es la que aporta el titular en su Declaración Jurada Cosecha que entrega a la Subsecretaría de Pesca y Acuicultura (SSP, Tabla 3, Anexo 5</w:t>
      </w:r>
      <w:r>
        <w:rPr>
          <w:rFonts w:cstheme="minorHAnsi"/>
          <w:bCs/>
        </w:rPr>
        <w:t xml:space="preserve"> Sobreproducción</w:t>
      </w:r>
      <w:r w:rsidRPr="006070A1">
        <w:rPr>
          <w:rFonts w:cstheme="minorHAnsi"/>
          <w:bCs/>
        </w:rPr>
        <w:t xml:space="preserve">). En ella se puede </w:t>
      </w:r>
      <w:r>
        <w:rPr>
          <w:rFonts w:cstheme="minorHAnsi"/>
          <w:bCs/>
        </w:rPr>
        <w:t>a</w:t>
      </w:r>
      <w:r w:rsidRPr="006070A1">
        <w:rPr>
          <w:rFonts w:cstheme="minorHAnsi"/>
          <w:bCs/>
        </w:rPr>
        <w:t>preciar que el número de peces cosechados en relación a los datos aportados también por el titular pero en plataforma SIFA de este Servicio es menor, alcanzando 1.221.987, lo cual corresponde a una diferencia de 40.542</w:t>
      </w:r>
      <w:r w:rsidRPr="006070A1">
        <w:rPr>
          <w:rFonts w:ascii="Calibri" w:hAnsi="Calibri" w:cs="Calibri"/>
        </w:rPr>
        <w:t xml:space="preserve"> p</w:t>
      </w:r>
      <w:r w:rsidRPr="006070A1">
        <w:rPr>
          <w:rFonts w:cstheme="minorHAnsi"/>
          <w:bCs/>
        </w:rPr>
        <w:t>eces, equivalentes al -3,21%. En términos de biomasa este porcentaje alcanza el 4,98%, generado por una diferencia de 388.495</w:t>
      </w:r>
      <w:r w:rsidRPr="006070A1">
        <w:rPr>
          <w:rFonts w:ascii="Calibri" w:hAnsi="Calibri" w:cs="Calibri"/>
        </w:rPr>
        <w:t>Kg menos.</w:t>
      </w:r>
    </w:p>
    <w:p w:rsidR="006070A1" w:rsidRPr="006070A1" w:rsidRDefault="006070A1" w:rsidP="006070A1">
      <w:pPr>
        <w:pStyle w:val="Prrafodelista"/>
        <w:numPr>
          <w:ilvl w:val="0"/>
          <w:numId w:val="9"/>
        </w:numPr>
        <w:spacing w:after="120"/>
        <w:jc w:val="both"/>
        <w:rPr>
          <w:rFonts w:cstheme="minorHAnsi"/>
          <w:bCs/>
        </w:rPr>
      </w:pPr>
      <w:r w:rsidRPr="006070A1">
        <w:rPr>
          <w:rFonts w:cstheme="minorHAnsi"/>
          <w:bCs/>
        </w:rPr>
        <w:t>Como tercera fuente de información, la planta de proceso de Nova Austral S.A., entregó en ese período la información de abastecimiento a través de la plataforma “</w:t>
      </w:r>
      <w:proofErr w:type="spellStart"/>
      <w:r w:rsidRPr="006070A1">
        <w:rPr>
          <w:rFonts w:cstheme="minorHAnsi"/>
          <w:bCs/>
        </w:rPr>
        <w:t>Cyrus</w:t>
      </w:r>
      <w:proofErr w:type="spellEnd"/>
      <w:r w:rsidRPr="006070A1">
        <w:rPr>
          <w:rFonts w:cstheme="minorHAnsi"/>
          <w:bCs/>
        </w:rPr>
        <w:t>” asignado por este Servicio, también de nuestro Servicio), la totalidad de la Materia Prima proveniente del centro de cultivo 120127 (</w:t>
      </w:r>
      <w:proofErr w:type="spellStart"/>
      <w:r w:rsidRPr="006070A1">
        <w:rPr>
          <w:rFonts w:cstheme="minorHAnsi"/>
          <w:bCs/>
        </w:rPr>
        <w:t>Cockburn</w:t>
      </w:r>
      <w:proofErr w:type="spellEnd"/>
      <w:r w:rsidRPr="006070A1">
        <w:rPr>
          <w:rFonts w:cstheme="minorHAnsi"/>
          <w:bCs/>
        </w:rPr>
        <w:t xml:space="preserve"> 23), el que  también indica sobreproducción, con valores muy similares a los informados por el titular en su Declaración Jurada a la SSP. </w:t>
      </w:r>
    </w:p>
    <w:p w:rsidR="006070A1" w:rsidRPr="00907A52" w:rsidRDefault="006070A1" w:rsidP="006070A1">
      <w:pPr>
        <w:ind w:left="709"/>
        <w:jc w:val="both"/>
        <w:rPr>
          <w:rFonts w:ascii="Calibri" w:eastAsia="Times New Roman" w:hAnsi="Calibri" w:cs="Times New Roman"/>
          <w:color w:val="000000"/>
        </w:rPr>
      </w:pPr>
      <w:r w:rsidRPr="000610EA">
        <w:rPr>
          <w:rFonts w:cstheme="minorHAnsi"/>
          <w:bCs/>
        </w:rPr>
        <w:t>De acuerdo a este reporte, entregado al Servicio a través de su Plataforma “</w:t>
      </w:r>
      <w:proofErr w:type="spellStart"/>
      <w:r w:rsidRPr="000610EA">
        <w:rPr>
          <w:rFonts w:cstheme="minorHAnsi"/>
          <w:bCs/>
        </w:rPr>
        <w:t>Cyrus</w:t>
      </w:r>
      <w:proofErr w:type="spellEnd"/>
      <w:r w:rsidRPr="000610EA">
        <w:rPr>
          <w:rFonts w:cstheme="minorHAnsi"/>
          <w:bCs/>
        </w:rPr>
        <w:t>” por la planta de proceso,  la materia prima procesada proveniente del centro de cultivo 12012</w:t>
      </w:r>
      <w:r>
        <w:rPr>
          <w:rFonts w:cstheme="minorHAnsi"/>
          <w:bCs/>
        </w:rPr>
        <w:t>7</w:t>
      </w:r>
      <w:r w:rsidRPr="000610EA">
        <w:rPr>
          <w:rFonts w:cstheme="minorHAnsi"/>
          <w:bCs/>
        </w:rPr>
        <w:t xml:space="preserve"> acumuló </w:t>
      </w:r>
      <w:r w:rsidRPr="00907A52">
        <w:rPr>
          <w:rFonts w:ascii="Calibri" w:eastAsia="Times New Roman" w:hAnsi="Calibri" w:cs="Times New Roman"/>
          <w:color w:val="000000"/>
        </w:rPr>
        <w:t xml:space="preserve">7645,57 </w:t>
      </w:r>
      <w:r>
        <w:rPr>
          <w:rFonts w:cstheme="minorHAnsi"/>
          <w:bCs/>
        </w:rPr>
        <w:t>to</w:t>
      </w:r>
      <w:r w:rsidRPr="000610EA">
        <w:rPr>
          <w:rFonts w:cstheme="minorHAnsi"/>
          <w:bCs/>
        </w:rPr>
        <w:t xml:space="preserve">neladas durante los meses de </w:t>
      </w:r>
      <w:r>
        <w:rPr>
          <w:rFonts w:cstheme="minorHAnsi"/>
          <w:bCs/>
        </w:rPr>
        <w:t xml:space="preserve">mayo y agosto de </w:t>
      </w:r>
      <w:r w:rsidRPr="000610EA">
        <w:rPr>
          <w:rFonts w:cstheme="minorHAnsi"/>
          <w:bCs/>
        </w:rPr>
        <w:t>2017 (Tabla 4, Anexo 7</w:t>
      </w:r>
      <w:r>
        <w:rPr>
          <w:rFonts w:cstheme="minorHAnsi"/>
          <w:bCs/>
        </w:rPr>
        <w:t xml:space="preserve"> Sobreproducción</w:t>
      </w:r>
      <w:r w:rsidRPr="000610EA">
        <w:rPr>
          <w:rFonts w:cstheme="minorHAnsi"/>
          <w:bCs/>
        </w:rPr>
        <w:t>)</w:t>
      </w:r>
      <w:r>
        <w:rPr>
          <w:rFonts w:cstheme="minorHAnsi"/>
          <w:bCs/>
        </w:rPr>
        <w:t xml:space="preserve">. </w:t>
      </w:r>
      <w:r w:rsidRPr="00CE388F">
        <w:rPr>
          <w:rFonts w:cstheme="minorHAnsi"/>
          <w:bCs/>
        </w:rPr>
        <w:t>Debido al formato de reporte de información no es posible desglosar la información por unidad de cultivo ni por número de peces procesados en ese recinto, dado que esta plataforma solicitaba la entrega de información de cada planta de proceso sólo con el código del centro de origen y fecha de abastecimiento, no así el detalle por jaula.</w:t>
      </w:r>
    </w:p>
    <w:p w:rsidR="006070A1" w:rsidRPr="000610EA" w:rsidRDefault="006070A1" w:rsidP="006070A1">
      <w:pPr>
        <w:jc w:val="center"/>
        <w:rPr>
          <w:rFonts w:cstheme="minorHAnsi"/>
          <w:bCs/>
          <w:sz w:val="20"/>
        </w:rPr>
      </w:pPr>
      <w:r w:rsidRPr="000610EA">
        <w:rPr>
          <w:rFonts w:cstheme="minorHAnsi"/>
          <w:bCs/>
          <w:sz w:val="20"/>
        </w:rPr>
        <w:t>Tabla 3. Resumen de Declaración de Co</w:t>
      </w:r>
      <w:r>
        <w:rPr>
          <w:rFonts w:cstheme="minorHAnsi"/>
          <w:bCs/>
          <w:sz w:val="20"/>
        </w:rPr>
        <w:t xml:space="preserve">secha centro 120127, </w:t>
      </w:r>
      <w:proofErr w:type="spellStart"/>
      <w:r>
        <w:rPr>
          <w:rFonts w:cstheme="minorHAnsi"/>
          <w:bCs/>
          <w:sz w:val="20"/>
        </w:rPr>
        <w:t>Cockburn</w:t>
      </w:r>
      <w:proofErr w:type="spellEnd"/>
      <w:r>
        <w:rPr>
          <w:rFonts w:cstheme="minorHAnsi"/>
          <w:bCs/>
          <w:sz w:val="20"/>
        </w:rPr>
        <w:t xml:space="preserve"> 13</w:t>
      </w:r>
      <w:r w:rsidRPr="000610EA">
        <w:rPr>
          <w:rFonts w:cstheme="minorHAnsi"/>
          <w:bCs/>
          <w:sz w:val="20"/>
        </w:rPr>
        <w:t>.</w:t>
      </w:r>
    </w:p>
    <w:tbl>
      <w:tblPr>
        <w:tblStyle w:val="Tablaconcuadrcula"/>
        <w:tblW w:w="9839" w:type="dxa"/>
        <w:jc w:val="center"/>
        <w:tblLook w:val="04A0"/>
      </w:tblPr>
      <w:tblGrid>
        <w:gridCol w:w="978"/>
        <w:gridCol w:w="1477"/>
        <w:gridCol w:w="1477"/>
        <w:gridCol w:w="1476"/>
        <w:gridCol w:w="1477"/>
        <w:gridCol w:w="1477"/>
        <w:gridCol w:w="1477"/>
      </w:tblGrid>
      <w:tr w:rsidR="006070A1" w:rsidRPr="00CF117D" w:rsidTr="00873AE4">
        <w:trPr>
          <w:jc w:val="center"/>
        </w:trPr>
        <w:tc>
          <w:tcPr>
            <w:tcW w:w="978" w:type="dxa"/>
            <w:vMerge w:val="restart"/>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Unidad de Cultivo</w:t>
            </w:r>
          </w:p>
        </w:tc>
        <w:tc>
          <w:tcPr>
            <w:tcW w:w="2954" w:type="dxa"/>
            <w:gridSpan w:val="2"/>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Declaración SIFA</w:t>
            </w:r>
          </w:p>
        </w:tc>
        <w:tc>
          <w:tcPr>
            <w:tcW w:w="2953" w:type="dxa"/>
            <w:gridSpan w:val="2"/>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Declaración Jurada SSP</w:t>
            </w:r>
          </w:p>
        </w:tc>
        <w:tc>
          <w:tcPr>
            <w:tcW w:w="2954" w:type="dxa"/>
            <w:gridSpan w:val="2"/>
            <w:shd w:val="clear" w:color="auto" w:fill="D6E3BC" w:themeFill="accent3" w:themeFillTint="66"/>
          </w:tcPr>
          <w:p w:rsidR="006070A1" w:rsidRPr="00D425ED" w:rsidRDefault="006070A1" w:rsidP="00873AE4">
            <w:pPr>
              <w:jc w:val="center"/>
              <w:rPr>
                <w:rFonts w:cstheme="minorHAnsi"/>
                <w:b/>
              </w:rPr>
            </w:pPr>
            <w:r w:rsidRPr="00D425ED">
              <w:rPr>
                <w:rFonts w:cstheme="minorHAnsi"/>
                <w:b/>
              </w:rPr>
              <w:t>Diferencia</w:t>
            </w:r>
          </w:p>
        </w:tc>
      </w:tr>
      <w:tr w:rsidR="006070A1" w:rsidRPr="00CF117D" w:rsidTr="00873AE4">
        <w:trPr>
          <w:jc w:val="center"/>
        </w:trPr>
        <w:tc>
          <w:tcPr>
            <w:tcW w:w="978" w:type="dxa"/>
            <w:vMerge/>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p>
        </w:tc>
        <w:tc>
          <w:tcPr>
            <w:tcW w:w="1477"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Número de peces</w:t>
            </w:r>
          </w:p>
        </w:tc>
        <w:tc>
          <w:tcPr>
            <w:tcW w:w="1477"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Biomasa (Kg)</w:t>
            </w:r>
          </w:p>
        </w:tc>
        <w:tc>
          <w:tcPr>
            <w:tcW w:w="1476"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Número de peces</w:t>
            </w:r>
          </w:p>
        </w:tc>
        <w:tc>
          <w:tcPr>
            <w:tcW w:w="1477"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Biomasa (Kg)</w:t>
            </w:r>
          </w:p>
        </w:tc>
        <w:tc>
          <w:tcPr>
            <w:tcW w:w="1477"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Número de peces</w:t>
            </w:r>
          </w:p>
        </w:tc>
        <w:tc>
          <w:tcPr>
            <w:tcW w:w="1477" w:type="dxa"/>
            <w:shd w:val="clear" w:color="auto" w:fill="D6E3BC" w:themeFill="accent3" w:themeFillTint="66"/>
            <w:vAlign w:val="center"/>
          </w:tcPr>
          <w:p w:rsidR="006070A1" w:rsidRPr="00D425ED" w:rsidRDefault="006070A1" w:rsidP="00873AE4">
            <w:pPr>
              <w:jc w:val="center"/>
              <w:rPr>
                <w:rFonts w:asciiTheme="minorHAnsi" w:hAnsiTheme="minorHAnsi" w:cstheme="minorHAnsi"/>
                <w:b/>
              </w:rPr>
            </w:pPr>
            <w:r w:rsidRPr="00D425ED">
              <w:rPr>
                <w:rFonts w:asciiTheme="minorHAnsi" w:hAnsiTheme="minorHAnsi" w:cstheme="minorHAnsi"/>
                <w:b/>
              </w:rPr>
              <w:t>Biomasa (Kg)</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48.752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316.644,2</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48.782</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316.004,4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640</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43.526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282.962,5</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43.733</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292.257,5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-207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-9.295</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51.820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333.720,8</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50.707</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328.160,8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1.113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5.560</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53.106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326.342,1</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53.236</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336.665,6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-130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-10.324</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49.276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323.157,0</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48.634</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324.374,7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642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-1.218</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41.308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277.300,6</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41.724</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273.665,5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-416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3.635</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54.598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318.797,7</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55.142</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317.366,6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1.431</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54.167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354.360,5</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55.898</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353.150,7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-1.731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1.210</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51.874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306.841,9</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52.301</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308.148,9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-427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-1.307</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56.216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351.736,8</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56.788</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329.614,3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-572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22.123</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54.459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301.866,2</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55.519</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308.701,1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-1.060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-6.835</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54.785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315.830,5</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55.245</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312.444,6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-460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3.386</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54.097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352.766,5</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54.659</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344.932,8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-562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7.834</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53.043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326.142,0</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55.874</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378.819,5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-2.831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-52.678</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55.492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334.309,4</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55.080</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326.504,0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412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7.805</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57.556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360.070,3</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56.338</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324.898,8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1.218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35.172</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51.326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322.466,7</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51.789</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332.120,5</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-463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-9.654</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54.997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368.275,6</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55.000</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327.521,6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40.754</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19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54.181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333.058,4</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50.961</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291.287,6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3.220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41.771</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54.597</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332.004,4</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54.770</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293.175,3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-173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38.829</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54.919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306.693,6</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55.173</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312.485,8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-254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-5.792</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52.583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325.055,4</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52.601</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304.169,6</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20.886</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23</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51.912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324.450,0</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51.934</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318.398,1</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6.052</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rPr>
            </w:pPr>
            <w:r w:rsidRPr="00CF117D">
              <w:rPr>
                <w:rFonts w:asciiTheme="minorHAnsi" w:hAnsiTheme="minorHAnsi" w:cstheme="minorHAnsi"/>
              </w:rPr>
              <w:t>24</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53.939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301.226,3</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10.099</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52.716,8</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43.840</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248.510</w:t>
            </w:r>
          </w:p>
        </w:tc>
      </w:tr>
      <w:tr w:rsidR="006070A1" w:rsidRPr="00CF117D" w:rsidTr="00873AE4">
        <w:trPr>
          <w:jc w:val="center"/>
        </w:trPr>
        <w:tc>
          <w:tcPr>
            <w:tcW w:w="978" w:type="dxa"/>
            <w:shd w:val="clear" w:color="auto" w:fill="D6E3BC" w:themeFill="accent3" w:themeFillTint="66"/>
            <w:vAlign w:val="center"/>
          </w:tcPr>
          <w:p w:rsidR="006070A1" w:rsidRPr="00CF117D" w:rsidRDefault="006070A1" w:rsidP="00873AE4">
            <w:pPr>
              <w:jc w:val="center"/>
              <w:rPr>
                <w:rFonts w:asciiTheme="minorHAnsi" w:hAnsiTheme="minorHAnsi" w:cstheme="minorHAnsi"/>
                <w:b/>
              </w:rPr>
            </w:pPr>
            <w:r w:rsidRPr="00CF117D">
              <w:rPr>
                <w:rFonts w:asciiTheme="minorHAnsi" w:hAnsiTheme="minorHAnsi" w:cstheme="minorHAnsi"/>
                <w:b/>
              </w:rPr>
              <w:t>Total</w:t>
            </w:r>
          </w:p>
        </w:tc>
        <w:tc>
          <w:tcPr>
            <w:tcW w:w="1477" w:type="dxa"/>
            <w:tcBorders>
              <w:bottom w:val="single" w:sz="4" w:space="0" w:color="auto"/>
            </w:tcBorders>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1.262.529</w:t>
            </w:r>
          </w:p>
        </w:tc>
        <w:tc>
          <w:tcPr>
            <w:tcW w:w="1477" w:type="dxa"/>
            <w:tcBorders>
              <w:bottom w:val="single" w:sz="4" w:space="0" w:color="auto"/>
            </w:tcBorders>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7.796.079,7</w:t>
            </w:r>
          </w:p>
        </w:tc>
        <w:tc>
          <w:tcPr>
            <w:tcW w:w="1476"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1.221.987</w:t>
            </w:r>
          </w:p>
        </w:tc>
        <w:tc>
          <w:tcPr>
            <w:tcW w:w="1477" w:type="dxa"/>
            <w:shd w:val="clear" w:color="auto" w:fill="D6E3BC" w:themeFill="accent3" w:themeFillTint="66"/>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7.407.584,9</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40.542</w:t>
            </w:r>
          </w:p>
        </w:tc>
        <w:tc>
          <w:tcPr>
            <w:tcW w:w="1477" w:type="dxa"/>
            <w:shd w:val="clear" w:color="auto" w:fill="auto"/>
            <w:vAlign w:val="bottom"/>
          </w:tcPr>
          <w:p w:rsidR="006070A1" w:rsidRPr="009E37E7" w:rsidRDefault="006070A1" w:rsidP="00873AE4">
            <w:pPr>
              <w:jc w:val="right"/>
              <w:rPr>
                <w:rFonts w:asciiTheme="minorHAnsi" w:hAnsiTheme="minorHAnsi"/>
                <w:color w:val="000000"/>
              </w:rPr>
            </w:pPr>
            <w:r w:rsidRPr="009E37E7">
              <w:rPr>
                <w:rFonts w:asciiTheme="minorHAnsi" w:hAnsiTheme="minorHAnsi"/>
                <w:color w:val="000000"/>
              </w:rPr>
              <w:t>388.495</w:t>
            </w:r>
          </w:p>
        </w:tc>
      </w:tr>
    </w:tbl>
    <w:p w:rsidR="006070A1" w:rsidRPr="00812BF6" w:rsidRDefault="006070A1" w:rsidP="006070A1">
      <w:pPr>
        <w:jc w:val="both"/>
        <w:rPr>
          <w:rFonts w:cstheme="minorHAnsi"/>
          <w:bCs/>
        </w:rPr>
      </w:pPr>
    </w:p>
    <w:p w:rsidR="006070A1" w:rsidRDefault="006070A1" w:rsidP="006070A1">
      <w:pPr>
        <w:rPr>
          <w:rFonts w:cstheme="minorHAnsi"/>
          <w:bCs/>
          <w:sz w:val="20"/>
        </w:rPr>
      </w:pPr>
      <w:r>
        <w:rPr>
          <w:rFonts w:cstheme="minorHAnsi"/>
          <w:bCs/>
          <w:sz w:val="20"/>
        </w:rPr>
        <w:br w:type="page"/>
      </w:r>
    </w:p>
    <w:p w:rsidR="006070A1" w:rsidRDefault="006070A1" w:rsidP="006070A1">
      <w:pPr>
        <w:jc w:val="center"/>
        <w:rPr>
          <w:rFonts w:cstheme="minorHAnsi"/>
          <w:bCs/>
          <w:sz w:val="20"/>
        </w:rPr>
      </w:pPr>
      <w:r w:rsidRPr="000610EA">
        <w:rPr>
          <w:rFonts w:cstheme="minorHAnsi"/>
          <w:bCs/>
          <w:sz w:val="20"/>
        </w:rPr>
        <w:lastRenderedPageBreak/>
        <w:t>Tabla 4. Materia prima proveniente d</w:t>
      </w:r>
      <w:r>
        <w:rPr>
          <w:rFonts w:cstheme="minorHAnsi"/>
          <w:bCs/>
          <w:sz w:val="20"/>
        </w:rPr>
        <w:t xml:space="preserve">el centro de cultivo </w:t>
      </w:r>
      <w:proofErr w:type="spellStart"/>
      <w:r>
        <w:rPr>
          <w:rFonts w:cstheme="minorHAnsi"/>
          <w:bCs/>
          <w:sz w:val="20"/>
        </w:rPr>
        <w:t>Cockburn</w:t>
      </w:r>
      <w:proofErr w:type="spellEnd"/>
      <w:r>
        <w:rPr>
          <w:rFonts w:cstheme="minorHAnsi"/>
          <w:bCs/>
          <w:sz w:val="20"/>
        </w:rPr>
        <w:t xml:space="preserve"> 13 (120127</w:t>
      </w:r>
      <w:r w:rsidRPr="000610EA">
        <w:rPr>
          <w:rFonts w:cstheme="minorHAnsi"/>
          <w:bCs/>
          <w:sz w:val="20"/>
        </w:rPr>
        <w:t>), procesado en Planta de Proceso 12079 (Nova Austral S.A.)</w:t>
      </w:r>
    </w:p>
    <w:tbl>
      <w:tblPr>
        <w:tblW w:w="8684"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49"/>
        <w:gridCol w:w="1160"/>
        <w:gridCol w:w="961"/>
        <w:gridCol w:w="961"/>
        <w:gridCol w:w="1460"/>
        <w:gridCol w:w="869"/>
        <w:gridCol w:w="1655"/>
        <w:gridCol w:w="869"/>
      </w:tblGrid>
      <w:tr w:rsidR="006070A1" w:rsidRPr="00AC32F8" w:rsidTr="00873AE4">
        <w:trPr>
          <w:trHeight w:val="317"/>
          <w:jc w:val="center"/>
        </w:trPr>
        <w:tc>
          <w:tcPr>
            <w:tcW w:w="749"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r w:rsidRPr="00783C08">
              <w:rPr>
                <w:rFonts w:eastAsia="Times New Roman" w:cs="Times New Roman"/>
                <w:color w:val="000000"/>
                <w:sz w:val="16"/>
                <w:szCs w:val="20"/>
              </w:rPr>
              <w:t>Folio</w:t>
            </w:r>
          </w:p>
        </w:tc>
        <w:tc>
          <w:tcPr>
            <w:tcW w:w="1160"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r w:rsidRPr="00783C08">
              <w:rPr>
                <w:rFonts w:eastAsia="Times New Roman" w:cs="Times New Roman"/>
                <w:color w:val="000000"/>
                <w:sz w:val="16"/>
                <w:szCs w:val="20"/>
              </w:rPr>
              <w:t>Fecha Abastecimiento</w:t>
            </w:r>
          </w:p>
        </w:tc>
        <w:tc>
          <w:tcPr>
            <w:tcW w:w="961"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r w:rsidRPr="00783C08">
              <w:rPr>
                <w:rFonts w:eastAsia="Times New Roman" w:cs="Times New Roman"/>
                <w:color w:val="000000"/>
                <w:sz w:val="16"/>
                <w:szCs w:val="20"/>
              </w:rPr>
              <w:t>Tipo Abastecedor</w:t>
            </w:r>
          </w:p>
        </w:tc>
        <w:tc>
          <w:tcPr>
            <w:tcW w:w="961"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proofErr w:type="spellStart"/>
            <w:r w:rsidRPr="00783C08">
              <w:rPr>
                <w:rFonts w:eastAsia="Times New Roman" w:cs="Times New Roman"/>
                <w:color w:val="000000"/>
                <w:sz w:val="16"/>
                <w:szCs w:val="20"/>
              </w:rPr>
              <w:t>Codigo</w:t>
            </w:r>
            <w:proofErr w:type="spellEnd"/>
            <w:r w:rsidRPr="00783C08">
              <w:rPr>
                <w:rFonts w:eastAsia="Times New Roman" w:cs="Times New Roman"/>
                <w:color w:val="000000"/>
                <w:sz w:val="16"/>
                <w:szCs w:val="20"/>
              </w:rPr>
              <w:t xml:space="preserve"> Abastecedor</w:t>
            </w:r>
          </w:p>
        </w:tc>
        <w:tc>
          <w:tcPr>
            <w:tcW w:w="1460"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r w:rsidRPr="00783C08">
              <w:rPr>
                <w:rFonts w:eastAsia="Times New Roman" w:cs="Times New Roman"/>
                <w:color w:val="000000"/>
                <w:sz w:val="16"/>
                <w:szCs w:val="20"/>
              </w:rPr>
              <w:t>Nombre Abastecedor</w:t>
            </w:r>
          </w:p>
        </w:tc>
        <w:tc>
          <w:tcPr>
            <w:tcW w:w="869"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proofErr w:type="spellStart"/>
            <w:r w:rsidRPr="00783C08">
              <w:rPr>
                <w:rFonts w:eastAsia="Times New Roman" w:cs="Times New Roman"/>
                <w:color w:val="000000"/>
                <w:sz w:val="16"/>
                <w:szCs w:val="20"/>
              </w:rPr>
              <w:t>Codigo</w:t>
            </w:r>
            <w:proofErr w:type="spellEnd"/>
            <w:r w:rsidRPr="00783C08">
              <w:rPr>
                <w:rFonts w:eastAsia="Times New Roman" w:cs="Times New Roman"/>
                <w:color w:val="000000"/>
                <w:sz w:val="16"/>
                <w:szCs w:val="20"/>
              </w:rPr>
              <w:t xml:space="preserve"> </w:t>
            </w:r>
            <w:proofErr w:type="spellStart"/>
            <w:r w:rsidRPr="00783C08">
              <w:rPr>
                <w:rFonts w:eastAsia="Times New Roman" w:cs="Times New Roman"/>
                <w:color w:val="000000"/>
                <w:sz w:val="16"/>
                <w:szCs w:val="20"/>
              </w:rPr>
              <w:t>item</w:t>
            </w:r>
            <w:proofErr w:type="spellEnd"/>
          </w:p>
        </w:tc>
        <w:tc>
          <w:tcPr>
            <w:tcW w:w="1655"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r w:rsidRPr="00783C08">
              <w:rPr>
                <w:rFonts w:eastAsia="Times New Roman" w:cs="Times New Roman"/>
                <w:color w:val="000000"/>
                <w:sz w:val="16"/>
                <w:szCs w:val="20"/>
              </w:rPr>
              <w:t xml:space="preserve">Nombre </w:t>
            </w:r>
            <w:proofErr w:type="spellStart"/>
            <w:r w:rsidRPr="00783C08">
              <w:rPr>
                <w:rFonts w:eastAsia="Times New Roman" w:cs="Times New Roman"/>
                <w:color w:val="000000"/>
                <w:sz w:val="16"/>
                <w:szCs w:val="20"/>
              </w:rPr>
              <w:t>item</w:t>
            </w:r>
            <w:proofErr w:type="spellEnd"/>
          </w:p>
        </w:tc>
        <w:tc>
          <w:tcPr>
            <w:tcW w:w="869" w:type="dxa"/>
            <w:shd w:val="clear" w:color="auto" w:fill="C2D69B" w:themeFill="accent3" w:themeFillTint="99"/>
            <w:noWrap/>
            <w:vAlign w:val="bottom"/>
            <w:hideMark/>
          </w:tcPr>
          <w:p w:rsidR="006070A1" w:rsidRPr="00783C08" w:rsidRDefault="006070A1" w:rsidP="00873AE4">
            <w:pPr>
              <w:spacing w:after="0" w:line="240" w:lineRule="auto"/>
              <w:rPr>
                <w:rFonts w:eastAsia="Times New Roman" w:cs="Times New Roman"/>
                <w:color w:val="000000"/>
                <w:sz w:val="16"/>
                <w:szCs w:val="20"/>
              </w:rPr>
            </w:pPr>
            <w:r w:rsidRPr="00783C08">
              <w:rPr>
                <w:rFonts w:eastAsia="Times New Roman" w:cs="Times New Roman"/>
                <w:color w:val="000000"/>
                <w:sz w:val="16"/>
                <w:szCs w:val="20"/>
              </w:rPr>
              <w:t>Toneladas</w:t>
            </w:r>
          </w:p>
        </w:tc>
      </w:tr>
      <w:tr w:rsidR="006070A1" w:rsidRPr="00AC32F8" w:rsidTr="00873AE4">
        <w:trPr>
          <w:trHeight w:val="317"/>
          <w:jc w:val="center"/>
        </w:trPr>
        <w:tc>
          <w:tcPr>
            <w:tcW w:w="74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448749</w:t>
            </w:r>
          </w:p>
        </w:tc>
        <w:tc>
          <w:tcPr>
            <w:tcW w:w="1160"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31/05/2017</w:t>
            </w:r>
          </w:p>
        </w:tc>
        <w:tc>
          <w:tcPr>
            <w:tcW w:w="961"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CENTRO</w:t>
            </w:r>
          </w:p>
        </w:tc>
        <w:tc>
          <w:tcPr>
            <w:tcW w:w="961"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120127</w:t>
            </w:r>
          </w:p>
        </w:tc>
        <w:tc>
          <w:tcPr>
            <w:tcW w:w="1460"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NOVA AUSTRAL S.A.</w:t>
            </w:r>
          </w:p>
        </w:tc>
        <w:tc>
          <w:tcPr>
            <w:tcW w:w="86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301</w:t>
            </w:r>
          </w:p>
        </w:tc>
        <w:tc>
          <w:tcPr>
            <w:tcW w:w="1655"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SALMON DEL ATLANTICO</w:t>
            </w:r>
          </w:p>
        </w:tc>
        <w:tc>
          <w:tcPr>
            <w:tcW w:w="86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1200,03</w:t>
            </w:r>
          </w:p>
        </w:tc>
      </w:tr>
      <w:tr w:rsidR="006070A1" w:rsidRPr="00AC32F8" w:rsidTr="00873AE4">
        <w:trPr>
          <w:trHeight w:val="317"/>
          <w:jc w:val="center"/>
        </w:trPr>
        <w:tc>
          <w:tcPr>
            <w:tcW w:w="74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448790</w:t>
            </w:r>
          </w:p>
        </w:tc>
        <w:tc>
          <w:tcPr>
            <w:tcW w:w="1160"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30/06/2017</w:t>
            </w:r>
          </w:p>
        </w:tc>
        <w:tc>
          <w:tcPr>
            <w:tcW w:w="961"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CENTRO</w:t>
            </w:r>
          </w:p>
        </w:tc>
        <w:tc>
          <w:tcPr>
            <w:tcW w:w="961"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120127</w:t>
            </w:r>
          </w:p>
        </w:tc>
        <w:tc>
          <w:tcPr>
            <w:tcW w:w="1460"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NOVA AUSTRAL S.A.</w:t>
            </w:r>
          </w:p>
        </w:tc>
        <w:tc>
          <w:tcPr>
            <w:tcW w:w="86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301</w:t>
            </w:r>
          </w:p>
        </w:tc>
        <w:tc>
          <w:tcPr>
            <w:tcW w:w="1655"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SALMON DEL ATLANTICO</w:t>
            </w:r>
          </w:p>
        </w:tc>
        <w:tc>
          <w:tcPr>
            <w:tcW w:w="86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2783,54</w:t>
            </w:r>
          </w:p>
        </w:tc>
      </w:tr>
      <w:tr w:rsidR="006070A1" w:rsidRPr="00AC32F8" w:rsidTr="00873AE4">
        <w:trPr>
          <w:trHeight w:val="317"/>
          <w:jc w:val="center"/>
        </w:trPr>
        <w:tc>
          <w:tcPr>
            <w:tcW w:w="74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448826</w:t>
            </w:r>
          </w:p>
        </w:tc>
        <w:tc>
          <w:tcPr>
            <w:tcW w:w="1160"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31/07/2017</w:t>
            </w:r>
          </w:p>
        </w:tc>
        <w:tc>
          <w:tcPr>
            <w:tcW w:w="961"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CENTRO</w:t>
            </w:r>
          </w:p>
        </w:tc>
        <w:tc>
          <w:tcPr>
            <w:tcW w:w="961"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120127</w:t>
            </w:r>
          </w:p>
        </w:tc>
        <w:tc>
          <w:tcPr>
            <w:tcW w:w="1460"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NOVA AUSTRAL S.A.</w:t>
            </w:r>
          </w:p>
        </w:tc>
        <w:tc>
          <w:tcPr>
            <w:tcW w:w="86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301</w:t>
            </w:r>
          </w:p>
        </w:tc>
        <w:tc>
          <w:tcPr>
            <w:tcW w:w="1655" w:type="dxa"/>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SALMON DEL ATLANTICO</w:t>
            </w:r>
          </w:p>
        </w:tc>
        <w:tc>
          <w:tcPr>
            <w:tcW w:w="869" w:type="dxa"/>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2744,63</w:t>
            </w:r>
          </w:p>
        </w:tc>
      </w:tr>
      <w:tr w:rsidR="006070A1" w:rsidRPr="00AC32F8" w:rsidTr="00873AE4">
        <w:trPr>
          <w:trHeight w:val="317"/>
          <w:jc w:val="center"/>
        </w:trPr>
        <w:tc>
          <w:tcPr>
            <w:tcW w:w="749" w:type="dxa"/>
            <w:tcBorders>
              <w:bottom w:val="single" w:sz="4" w:space="0" w:color="auto"/>
            </w:tcBorders>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448871</w:t>
            </w:r>
          </w:p>
        </w:tc>
        <w:tc>
          <w:tcPr>
            <w:tcW w:w="1160" w:type="dxa"/>
            <w:tcBorders>
              <w:bottom w:val="single" w:sz="4" w:space="0" w:color="auto"/>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31/08/2017</w:t>
            </w:r>
          </w:p>
        </w:tc>
        <w:tc>
          <w:tcPr>
            <w:tcW w:w="961" w:type="dxa"/>
            <w:tcBorders>
              <w:bottom w:val="single" w:sz="4" w:space="0" w:color="auto"/>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CENTRO</w:t>
            </w:r>
          </w:p>
        </w:tc>
        <w:tc>
          <w:tcPr>
            <w:tcW w:w="961" w:type="dxa"/>
            <w:tcBorders>
              <w:bottom w:val="single" w:sz="4" w:space="0" w:color="auto"/>
            </w:tcBorders>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120127</w:t>
            </w:r>
          </w:p>
        </w:tc>
        <w:tc>
          <w:tcPr>
            <w:tcW w:w="1460" w:type="dxa"/>
            <w:tcBorders>
              <w:bottom w:val="single" w:sz="4" w:space="0" w:color="auto"/>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NOVA AUSTRAL S.A.</w:t>
            </w:r>
          </w:p>
        </w:tc>
        <w:tc>
          <w:tcPr>
            <w:tcW w:w="869" w:type="dxa"/>
            <w:tcBorders>
              <w:bottom w:val="single" w:sz="4" w:space="0" w:color="auto"/>
            </w:tcBorders>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301</w:t>
            </w:r>
          </w:p>
        </w:tc>
        <w:tc>
          <w:tcPr>
            <w:tcW w:w="1655" w:type="dxa"/>
            <w:tcBorders>
              <w:bottom w:val="single" w:sz="4" w:space="0" w:color="auto"/>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SALMON DEL ATLANTICO</w:t>
            </w:r>
          </w:p>
        </w:tc>
        <w:tc>
          <w:tcPr>
            <w:tcW w:w="869" w:type="dxa"/>
            <w:tcBorders>
              <w:bottom w:val="single" w:sz="4" w:space="0" w:color="auto"/>
            </w:tcBorders>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917,37</w:t>
            </w:r>
          </w:p>
        </w:tc>
      </w:tr>
      <w:tr w:rsidR="006070A1" w:rsidRPr="00AC32F8" w:rsidTr="00873AE4">
        <w:trPr>
          <w:trHeight w:val="317"/>
          <w:jc w:val="center"/>
        </w:trPr>
        <w:tc>
          <w:tcPr>
            <w:tcW w:w="749" w:type="dxa"/>
            <w:tcBorders>
              <w:top w:val="single" w:sz="4" w:space="0" w:color="auto"/>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1160" w:type="dxa"/>
            <w:tcBorders>
              <w:top w:val="single" w:sz="4" w:space="0" w:color="auto"/>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961" w:type="dxa"/>
            <w:tcBorders>
              <w:top w:val="single" w:sz="4" w:space="0" w:color="auto"/>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961" w:type="dxa"/>
            <w:tcBorders>
              <w:top w:val="single" w:sz="4" w:space="0" w:color="auto"/>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1460" w:type="dxa"/>
            <w:tcBorders>
              <w:top w:val="single" w:sz="4" w:space="0" w:color="auto"/>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869" w:type="dxa"/>
            <w:tcBorders>
              <w:top w:val="single" w:sz="4" w:space="0" w:color="auto"/>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1655" w:type="dxa"/>
            <w:tcBorders>
              <w:top w:val="single" w:sz="4" w:space="0" w:color="auto"/>
              <w:left w:val="nil"/>
              <w:bottom w:val="single" w:sz="4" w:space="0" w:color="auto"/>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869" w:type="dxa"/>
            <w:tcBorders>
              <w:top w:val="single" w:sz="4" w:space="0" w:color="auto"/>
              <w:left w:val="nil"/>
              <w:bottom w:val="single" w:sz="4" w:space="0" w:color="auto"/>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r>
      <w:tr w:rsidR="006070A1" w:rsidRPr="00AC32F8" w:rsidTr="00873AE4">
        <w:trPr>
          <w:trHeight w:val="317"/>
          <w:jc w:val="center"/>
        </w:trPr>
        <w:tc>
          <w:tcPr>
            <w:tcW w:w="749" w:type="dxa"/>
            <w:tcBorders>
              <w:top w:val="nil"/>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1160" w:type="dxa"/>
            <w:tcBorders>
              <w:top w:val="nil"/>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961" w:type="dxa"/>
            <w:tcBorders>
              <w:top w:val="nil"/>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961" w:type="dxa"/>
            <w:tcBorders>
              <w:top w:val="nil"/>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1460" w:type="dxa"/>
            <w:tcBorders>
              <w:top w:val="nil"/>
              <w:left w:val="nil"/>
              <w:bottom w:val="nil"/>
              <w:right w:val="nil"/>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869" w:type="dxa"/>
            <w:tcBorders>
              <w:top w:val="nil"/>
              <w:left w:val="nil"/>
              <w:bottom w:val="nil"/>
              <w:right w:val="single" w:sz="4" w:space="0" w:color="auto"/>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p>
        </w:tc>
        <w:tc>
          <w:tcPr>
            <w:tcW w:w="1655" w:type="dxa"/>
            <w:tcBorders>
              <w:top w:val="single" w:sz="4" w:space="0" w:color="auto"/>
              <w:left w:val="single" w:sz="4" w:space="0" w:color="auto"/>
            </w:tcBorders>
            <w:shd w:val="clear" w:color="auto" w:fill="auto"/>
            <w:noWrap/>
            <w:vAlign w:val="bottom"/>
            <w:hideMark/>
          </w:tcPr>
          <w:p w:rsidR="006070A1" w:rsidRPr="00783C08" w:rsidRDefault="006070A1" w:rsidP="00873AE4">
            <w:pPr>
              <w:spacing w:after="0" w:line="240" w:lineRule="auto"/>
              <w:rPr>
                <w:rFonts w:eastAsia="Times New Roman" w:cs="Times New Roman"/>
                <w:color w:val="000000"/>
                <w:sz w:val="20"/>
                <w:szCs w:val="20"/>
              </w:rPr>
            </w:pPr>
            <w:r w:rsidRPr="00783C08">
              <w:rPr>
                <w:rFonts w:eastAsia="Times New Roman" w:cs="Times New Roman"/>
                <w:color w:val="000000"/>
                <w:sz w:val="20"/>
                <w:szCs w:val="20"/>
              </w:rPr>
              <w:t>Total</w:t>
            </w:r>
          </w:p>
        </w:tc>
        <w:tc>
          <w:tcPr>
            <w:tcW w:w="869" w:type="dxa"/>
            <w:tcBorders>
              <w:top w:val="single" w:sz="4" w:space="0" w:color="auto"/>
            </w:tcBorders>
            <w:shd w:val="clear" w:color="auto" w:fill="auto"/>
            <w:noWrap/>
            <w:vAlign w:val="bottom"/>
            <w:hideMark/>
          </w:tcPr>
          <w:p w:rsidR="006070A1" w:rsidRPr="00783C08" w:rsidRDefault="006070A1" w:rsidP="00873AE4">
            <w:pPr>
              <w:spacing w:after="0" w:line="240" w:lineRule="auto"/>
              <w:jc w:val="right"/>
              <w:rPr>
                <w:rFonts w:eastAsia="Times New Roman" w:cs="Times New Roman"/>
                <w:color w:val="000000"/>
                <w:sz w:val="20"/>
                <w:szCs w:val="20"/>
              </w:rPr>
            </w:pPr>
            <w:r w:rsidRPr="00783C08">
              <w:rPr>
                <w:rFonts w:eastAsia="Times New Roman" w:cs="Times New Roman"/>
                <w:color w:val="000000"/>
                <w:sz w:val="20"/>
                <w:szCs w:val="20"/>
              </w:rPr>
              <w:t>7645,57</w:t>
            </w:r>
          </w:p>
        </w:tc>
      </w:tr>
    </w:tbl>
    <w:p w:rsidR="004726AB" w:rsidRDefault="004726AB" w:rsidP="006070A1">
      <w:pPr>
        <w:spacing w:after="0" w:line="240" w:lineRule="auto"/>
        <w:jc w:val="both"/>
        <w:rPr>
          <w:b/>
        </w:rPr>
      </w:pPr>
    </w:p>
    <w:p w:rsidR="00335981" w:rsidRPr="00EE1378" w:rsidRDefault="00335981" w:rsidP="00335981">
      <w:pPr>
        <w:ind w:left="851"/>
        <w:jc w:val="both"/>
        <w:rPr>
          <w:rFonts w:cstheme="minorHAnsi"/>
        </w:rPr>
      </w:pPr>
      <w:r>
        <w:rPr>
          <w:rFonts w:cstheme="minorHAnsi"/>
        </w:rPr>
        <w:t>Lo</w:t>
      </w:r>
      <w:r w:rsidRPr="00EE1378">
        <w:rPr>
          <w:rFonts w:cstheme="minorHAnsi"/>
        </w:rPr>
        <w:t xml:space="preserve">s muestreos INFA están </w:t>
      </w:r>
      <w:r>
        <w:rPr>
          <w:rFonts w:cstheme="minorHAnsi"/>
        </w:rPr>
        <w:t>d</w:t>
      </w:r>
      <w:r w:rsidRPr="00EE1378">
        <w:rPr>
          <w:rFonts w:cstheme="minorHAnsi"/>
        </w:rPr>
        <w:t>escritos en el Reglamento Ambiental para la Acuicultura (D.S N° 320/2001) y, en lo particular, debe</w:t>
      </w:r>
      <w:r>
        <w:rPr>
          <w:rFonts w:cstheme="minorHAnsi"/>
        </w:rPr>
        <w:t>n</w:t>
      </w:r>
      <w:r w:rsidRPr="00EE1378">
        <w:rPr>
          <w:rFonts w:cstheme="minorHAnsi"/>
        </w:rPr>
        <w:t xml:space="preserve"> realizarse dos meses antes de la cosecha en el momento de máxima biomasa del centro de cultivo, siendo una herramienta que permite evaluar ambientalmente el grado de impacto de las operaciones del centro en el cuerpo de agua y área de sedimentación sobre las cuales se realizaron actividades acuícolas. </w:t>
      </w:r>
    </w:p>
    <w:p w:rsidR="00335981" w:rsidRDefault="00335981" w:rsidP="00335981">
      <w:pPr>
        <w:ind w:left="851"/>
        <w:jc w:val="both"/>
        <w:rPr>
          <w:rFonts w:cstheme="minorHAnsi"/>
        </w:rPr>
      </w:pPr>
      <w:r w:rsidRPr="00EE1378">
        <w:rPr>
          <w:rFonts w:cstheme="minorHAnsi"/>
        </w:rPr>
        <w:t xml:space="preserve">A modo de antecedente, en relación </w:t>
      </w:r>
      <w:r>
        <w:rPr>
          <w:rFonts w:cstheme="minorHAnsi"/>
        </w:rPr>
        <w:t xml:space="preserve">a </w:t>
      </w:r>
      <w:r w:rsidRPr="00EE1378">
        <w:rPr>
          <w:rFonts w:cstheme="minorHAnsi"/>
        </w:rPr>
        <w:t xml:space="preserve">los hechos denunciados, es preciso indicar que el Informe Ambiental (INFA) del último ciclo productivo, efectuado el </w:t>
      </w:r>
      <w:r>
        <w:rPr>
          <w:rFonts w:cstheme="minorHAnsi"/>
        </w:rPr>
        <w:t>21</w:t>
      </w:r>
      <w:r w:rsidRPr="00EE1378">
        <w:rPr>
          <w:rFonts w:cstheme="minorHAnsi"/>
        </w:rPr>
        <w:t xml:space="preserve"> de </w:t>
      </w:r>
      <w:r>
        <w:rPr>
          <w:rFonts w:cstheme="minorHAnsi"/>
        </w:rPr>
        <w:t>julio</w:t>
      </w:r>
      <w:r w:rsidRPr="00EE1378">
        <w:rPr>
          <w:rFonts w:cstheme="minorHAnsi"/>
        </w:rPr>
        <w:t xml:space="preserve"> de 201</w:t>
      </w:r>
      <w:r>
        <w:rPr>
          <w:rFonts w:cstheme="minorHAnsi"/>
        </w:rPr>
        <w:t>7</w:t>
      </w:r>
      <w:r w:rsidRPr="00EE1378">
        <w:rPr>
          <w:rFonts w:cstheme="minorHAnsi"/>
        </w:rPr>
        <w:t xml:space="preserve"> y que arrojó como resultado anaerobiosis en la zona de impacto</w:t>
      </w:r>
      <w:r>
        <w:rPr>
          <w:rFonts w:cstheme="minorHAnsi"/>
        </w:rPr>
        <w:t xml:space="preserve"> por baja concentración de oxígeno a 1 metro del fondo</w:t>
      </w:r>
      <w:r w:rsidRPr="00EE1378">
        <w:rPr>
          <w:rFonts w:cstheme="minorHAnsi"/>
        </w:rPr>
        <w:t xml:space="preserve">, </w:t>
      </w:r>
      <w:r>
        <w:rPr>
          <w:rFonts w:cstheme="minorHAnsi"/>
        </w:rPr>
        <w:t xml:space="preserve">es </w:t>
      </w:r>
      <w:r w:rsidRPr="00EE1378">
        <w:rPr>
          <w:rFonts w:cstheme="minorHAnsi"/>
        </w:rPr>
        <w:t xml:space="preserve">coincidente con la superación de la biomasa máxima permitida para este proyecto (Tabla </w:t>
      </w:r>
      <w:r>
        <w:rPr>
          <w:rFonts w:cstheme="minorHAnsi"/>
        </w:rPr>
        <w:t>5</w:t>
      </w:r>
      <w:del w:id="4" w:author="fcalderon" w:date="2019-10-16T15:23:00Z">
        <w:r w:rsidDel="00527C96">
          <w:rPr>
            <w:rFonts w:cstheme="minorHAnsi"/>
          </w:rPr>
          <w:delText>, Anexo 8 Sobreproducción</w:delText>
        </w:r>
      </w:del>
      <w:r w:rsidRPr="00EE1378">
        <w:rPr>
          <w:rFonts w:cstheme="minorHAnsi"/>
        </w:rPr>
        <w:t>).</w:t>
      </w:r>
    </w:p>
    <w:p w:rsidR="00335981" w:rsidRDefault="00335981" w:rsidP="00335981">
      <w:pPr>
        <w:ind w:left="851"/>
        <w:jc w:val="both"/>
        <w:rPr>
          <w:rFonts w:cstheme="minorHAnsi"/>
        </w:rPr>
      </w:pPr>
      <w:r w:rsidRPr="00EE1378">
        <w:rPr>
          <w:rFonts w:cstheme="minorHAnsi"/>
        </w:rPr>
        <w:t>Ahora bien, un resultado de anaerobiosis constituye una circunstancia agravante que podría vincularse a</w:t>
      </w:r>
      <w:r>
        <w:rPr>
          <w:rFonts w:cstheme="minorHAnsi"/>
        </w:rPr>
        <w:t xml:space="preserve"> </w:t>
      </w:r>
      <w:r w:rsidRPr="00EE1378">
        <w:rPr>
          <w:rFonts w:cstheme="minorHAnsi"/>
        </w:rPr>
        <w:t>l</w:t>
      </w:r>
      <w:r>
        <w:rPr>
          <w:rFonts w:cstheme="minorHAnsi"/>
        </w:rPr>
        <w:t xml:space="preserve">a superación </w:t>
      </w:r>
      <w:r w:rsidRPr="00EE1378">
        <w:rPr>
          <w:rFonts w:cstheme="minorHAnsi"/>
        </w:rPr>
        <w:t>de la producción autorizada ambientalmente</w:t>
      </w:r>
      <w:r>
        <w:rPr>
          <w:rFonts w:cstheme="minorHAnsi"/>
        </w:rPr>
        <w:t xml:space="preserve"> para </w:t>
      </w:r>
      <w:r w:rsidRPr="00EE1378">
        <w:rPr>
          <w:rFonts w:cstheme="minorHAnsi"/>
        </w:rPr>
        <w:t xml:space="preserve">el centro, pudiendo tener como consecuencia condiciones adversas para la mantención de la vida acuática en </w:t>
      </w:r>
      <w:r>
        <w:rPr>
          <w:rFonts w:cstheme="minorHAnsi"/>
        </w:rPr>
        <w:t xml:space="preserve">el área de </w:t>
      </w:r>
      <w:r w:rsidRPr="00EE1378">
        <w:rPr>
          <w:rFonts w:cstheme="minorHAnsi"/>
        </w:rPr>
        <w:t>impacto.</w:t>
      </w:r>
    </w:p>
    <w:p w:rsidR="00335981" w:rsidRPr="00E260D5" w:rsidRDefault="00335981" w:rsidP="00335981">
      <w:pPr>
        <w:spacing w:after="120"/>
        <w:ind w:left="851"/>
        <w:jc w:val="both"/>
        <w:rPr>
          <w:rFonts w:cstheme="minorHAnsi"/>
        </w:rPr>
      </w:pPr>
      <w:r w:rsidRPr="00E260D5">
        <w:rPr>
          <w:rFonts w:cstheme="minorHAnsi"/>
        </w:rPr>
        <w:t>La sobreproducción se caracteriza por ser una infracción que atenta de manera directa en contra de la sustentabilidad ambiental y sanitaria del sector acuícola, puesto que se vulnera todo el sistema de normas y autorizaciones que se tuvo en consideración para efectos de establecer una producción óptima desde el punto de vista sanitario y, por otro lado, compatible con los niveles de capacidad de los cuerpos de agua lacustres, fluviales y/o marítimos.</w:t>
      </w:r>
    </w:p>
    <w:p w:rsidR="00335981" w:rsidRPr="00AD1A6A" w:rsidRDefault="00335981" w:rsidP="00335981">
      <w:pPr>
        <w:pStyle w:val="Prrafodelista"/>
        <w:numPr>
          <w:ilvl w:val="0"/>
          <w:numId w:val="9"/>
        </w:numPr>
        <w:spacing w:after="0" w:line="240" w:lineRule="auto"/>
        <w:jc w:val="both"/>
        <w:rPr>
          <w:b/>
        </w:rPr>
      </w:pPr>
      <w:r>
        <w:rPr>
          <w:b/>
        </w:rPr>
        <w:t>Este incumplimiento fue denunciado a la Superintendencia del Medio Ambiente con fecha  16 octubre de 2018, ingresando con el número 30-XII-2018 el 19 de octubre del mismo año.</w:t>
      </w:r>
    </w:p>
    <w:p w:rsidR="00335981" w:rsidRPr="006070A1" w:rsidDel="00335981" w:rsidRDefault="00335981" w:rsidP="006070A1">
      <w:pPr>
        <w:spacing w:after="0" w:line="240" w:lineRule="auto"/>
        <w:jc w:val="both"/>
        <w:rPr>
          <w:del w:id="5" w:author="fcalderon" w:date="2019-08-20T14:09:00Z"/>
          <w:b/>
        </w:rPr>
      </w:pPr>
    </w:p>
    <w:p w:rsidR="004726AB" w:rsidDel="00335981" w:rsidRDefault="004726AB" w:rsidP="004726AB">
      <w:pPr>
        <w:pStyle w:val="Prrafodelista"/>
        <w:spacing w:after="0" w:line="240" w:lineRule="auto"/>
        <w:jc w:val="both"/>
        <w:rPr>
          <w:del w:id="6" w:author="fcalderon" w:date="2019-08-20T14:09:00Z"/>
          <w:b/>
        </w:rPr>
      </w:pPr>
    </w:p>
    <w:p w:rsidR="004726AB" w:rsidRDefault="004726AB" w:rsidP="004726AB">
      <w:pPr>
        <w:pStyle w:val="Prrafodelista"/>
        <w:spacing w:after="0" w:line="240" w:lineRule="auto"/>
        <w:jc w:val="both"/>
        <w:rPr>
          <w:b/>
        </w:rPr>
      </w:pPr>
    </w:p>
    <w:sectPr w:rsidR="004726AB" w:rsidSect="00BC59F5">
      <w:pgSz w:w="12191" w:h="18711"/>
      <w:pgMar w:top="1418" w:right="1701" w:bottom="1418"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7F8A21" w15:done="0"/>
  <w15:commentEx w15:paraId="6FE2CAFC" w15:done="0"/>
  <w15:commentEx w15:paraId="4F9DA05B" w15:done="0"/>
  <w15:commentEx w15:paraId="7AF1D026" w15:done="0"/>
  <w15:commentEx w15:paraId="6F6B35A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7F8A21" w16cid:durableId="20BB7EC2"/>
  <w16cid:commentId w16cid:paraId="6FE2CAFC" w16cid:durableId="20BB7F30"/>
  <w16cid:commentId w16cid:paraId="4F9DA05B" w16cid:durableId="20BB82BD"/>
  <w16cid:commentId w16cid:paraId="7AF1D026" w16cid:durableId="20BB82E1"/>
  <w16cid:commentId w16cid:paraId="6F6B35AF" w16cid:durableId="20BB7CCD"/>
</w16cid:commentsId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60C5"/>
    <w:multiLevelType w:val="hybridMultilevel"/>
    <w:tmpl w:val="F4C48C72"/>
    <w:lvl w:ilvl="0" w:tplc="67E433A6">
      <w:start w:val="995"/>
      <w:numFmt w:val="bullet"/>
      <w:lvlText w:val="-"/>
      <w:lvlJc w:val="left"/>
      <w:pPr>
        <w:ind w:left="720" w:hanging="360"/>
      </w:pPr>
      <w:rPr>
        <w:rFonts w:ascii="Calibri" w:eastAsiaTheme="minorEastAsi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D3A2008"/>
    <w:multiLevelType w:val="hybridMultilevel"/>
    <w:tmpl w:val="095694C0"/>
    <w:lvl w:ilvl="0" w:tplc="2DF0B428">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08859A2"/>
    <w:multiLevelType w:val="hybridMultilevel"/>
    <w:tmpl w:val="AE1ACEE8"/>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172C38B1"/>
    <w:multiLevelType w:val="hybridMultilevel"/>
    <w:tmpl w:val="4572B6DA"/>
    <w:lvl w:ilvl="0" w:tplc="340A0001">
      <w:start w:val="1"/>
      <w:numFmt w:val="bullet"/>
      <w:lvlText w:val=""/>
      <w:lvlJc w:val="left"/>
      <w:pPr>
        <w:ind w:left="786" w:hanging="360"/>
      </w:pPr>
      <w:rPr>
        <w:rFonts w:ascii="Symbol" w:hAnsi="Symbo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4">
    <w:nsid w:val="23762151"/>
    <w:multiLevelType w:val="hybridMultilevel"/>
    <w:tmpl w:val="87BA93A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7B930B1"/>
    <w:multiLevelType w:val="hybridMultilevel"/>
    <w:tmpl w:val="4BCAE26A"/>
    <w:lvl w:ilvl="0" w:tplc="200261BE">
      <w:start w:val="1"/>
      <w:numFmt w:val="bullet"/>
      <w:lvlText w:val="-"/>
      <w:lvlJc w:val="left"/>
      <w:pPr>
        <w:ind w:left="720" w:hanging="360"/>
      </w:pPr>
      <w:rPr>
        <w:rFonts w:ascii="Calibri" w:eastAsiaTheme="minorEastAsi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4C4770D"/>
    <w:multiLevelType w:val="multilevel"/>
    <w:tmpl w:val="EC96C574"/>
    <w:lvl w:ilvl="0">
      <w:start w:val="1"/>
      <w:numFmt w:val="upperRoman"/>
      <w:lvlText w:val="%1."/>
      <w:lvlJc w:val="left"/>
      <w:pPr>
        <w:ind w:left="720" w:hanging="720"/>
      </w:pPr>
      <w:rPr>
        <w:rFonts w:hint="default"/>
        <w:b/>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358276CA"/>
    <w:multiLevelType w:val="hybridMultilevel"/>
    <w:tmpl w:val="FA0080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3A300074"/>
    <w:multiLevelType w:val="hybridMultilevel"/>
    <w:tmpl w:val="A52AEDC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3E516DCF"/>
    <w:multiLevelType w:val="hybridMultilevel"/>
    <w:tmpl w:val="ACC4726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49697ABB"/>
    <w:multiLevelType w:val="hybridMultilevel"/>
    <w:tmpl w:val="64EE66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4E5F56AF"/>
    <w:multiLevelType w:val="hybridMultilevel"/>
    <w:tmpl w:val="BE4AB1DC"/>
    <w:lvl w:ilvl="0" w:tplc="5CE2D812">
      <w:start w:val="8"/>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4E8A4C0C"/>
    <w:multiLevelType w:val="hybridMultilevel"/>
    <w:tmpl w:val="AFD89EE6"/>
    <w:lvl w:ilvl="0" w:tplc="1FE86922">
      <w:numFmt w:val="bullet"/>
      <w:lvlText w:val=""/>
      <w:lvlJc w:val="left"/>
      <w:pPr>
        <w:ind w:left="1080" w:hanging="360"/>
      </w:pPr>
      <w:rPr>
        <w:rFonts w:ascii="Symbol" w:eastAsiaTheme="minorHAnsi" w:hAnsi="Symbol" w:cstheme="minorBidi" w:hint="default"/>
      </w:rPr>
    </w:lvl>
    <w:lvl w:ilvl="1" w:tplc="340A0003">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3">
    <w:nsid w:val="4EDF7762"/>
    <w:multiLevelType w:val="hybridMultilevel"/>
    <w:tmpl w:val="7498758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4FE67251"/>
    <w:multiLevelType w:val="hybridMultilevel"/>
    <w:tmpl w:val="7682CD94"/>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65D31A10"/>
    <w:multiLevelType w:val="hybridMultilevel"/>
    <w:tmpl w:val="FB9671A4"/>
    <w:lvl w:ilvl="0" w:tplc="340A0001">
      <w:start w:val="1"/>
      <w:numFmt w:val="bullet"/>
      <w:lvlText w:val=""/>
      <w:lvlJc w:val="left"/>
      <w:pPr>
        <w:ind w:left="426" w:hanging="360"/>
      </w:pPr>
      <w:rPr>
        <w:rFonts w:ascii="Symbol" w:hAnsi="Symbol" w:hint="default"/>
      </w:rPr>
    </w:lvl>
    <w:lvl w:ilvl="1" w:tplc="340A0003">
      <w:start w:val="1"/>
      <w:numFmt w:val="bullet"/>
      <w:lvlText w:val="o"/>
      <w:lvlJc w:val="left"/>
      <w:pPr>
        <w:ind w:left="1146" w:hanging="360"/>
      </w:pPr>
      <w:rPr>
        <w:rFonts w:ascii="Courier New" w:hAnsi="Courier New" w:cs="Courier New" w:hint="default"/>
      </w:rPr>
    </w:lvl>
    <w:lvl w:ilvl="2" w:tplc="340A0005" w:tentative="1">
      <w:start w:val="1"/>
      <w:numFmt w:val="bullet"/>
      <w:lvlText w:val=""/>
      <w:lvlJc w:val="left"/>
      <w:pPr>
        <w:ind w:left="1866" w:hanging="360"/>
      </w:pPr>
      <w:rPr>
        <w:rFonts w:ascii="Wingdings" w:hAnsi="Wingdings" w:hint="default"/>
      </w:rPr>
    </w:lvl>
    <w:lvl w:ilvl="3" w:tplc="340A0001" w:tentative="1">
      <w:start w:val="1"/>
      <w:numFmt w:val="bullet"/>
      <w:lvlText w:val=""/>
      <w:lvlJc w:val="left"/>
      <w:pPr>
        <w:ind w:left="2586" w:hanging="360"/>
      </w:pPr>
      <w:rPr>
        <w:rFonts w:ascii="Symbol" w:hAnsi="Symbol" w:hint="default"/>
      </w:rPr>
    </w:lvl>
    <w:lvl w:ilvl="4" w:tplc="340A0003" w:tentative="1">
      <w:start w:val="1"/>
      <w:numFmt w:val="bullet"/>
      <w:lvlText w:val="o"/>
      <w:lvlJc w:val="left"/>
      <w:pPr>
        <w:ind w:left="3306" w:hanging="360"/>
      </w:pPr>
      <w:rPr>
        <w:rFonts w:ascii="Courier New" w:hAnsi="Courier New" w:cs="Courier New" w:hint="default"/>
      </w:rPr>
    </w:lvl>
    <w:lvl w:ilvl="5" w:tplc="340A0005" w:tentative="1">
      <w:start w:val="1"/>
      <w:numFmt w:val="bullet"/>
      <w:lvlText w:val=""/>
      <w:lvlJc w:val="left"/>
      <w:pPr>
        <w:ind w:left="4026" w:hanging="360"/>
      </w:pPr>
      <w:rPr>
        <w:rFonts w:ascii="Wingdings" w:hAnsi="Wingdings" w:hint="default"/>
      </w:rPr>
    </w:lvl>
    <w:lvl w:ilvl="6" w:tplc="340A0001" w:tentative="1">
      <w:start w:val="1"/>
      <w:numFmt w:val="bullet"/>
      <w:lvlText w:val=""/>
      <w:lvlJc w:val="left"/>
      <w:pPr>
        <w:ind w:left="4746" w:hanging="360"/>
      </w:pPr>
      <w:rPr>
        <w:rFonts w:ascii="Symbol" w:hAnsi="Symbol" w:hint="default"/>
      </w:rPr>
    </w:lvl>
    <w:lvl w:ilvl="7" w:tplc="340A0003" w:tentative="1">
      <w:start w:val="1"/>
      <w:numFmt w:val="bullet"/>
      <w:lvlText w:val="o"/>
      <w:lvlJc w:val="left"/>
      <w:pPr>
        <w:ind w:left="5466" w:hanging="360"/>
      </w:pPr>
      <w:rPr>
        <w:rFonts w:ascii="Courier New" w:hAnsi="Courier New" w:cs="Courier New" w:hint="default"/>
      </w:rPr>
    </w:lvl>
    <w:lvl w:ilvl="8" w:tplc="340A0005" w:tentative="1">
      <w:start w:val="1"/>
      <w:numFmt w:val="bullet"/>
      <w:lvlText w:val=""/>
      <w:lvlJc w:val="left"/>
      <w:pPr>
        <w:ind w:left="6186" w:hanging="360"/>
      </w:pPr>
      <w:rPr>
        <w:rFonts w:ascii="Wingdings" w:hAnsi="Wingdings" w:hint="default"/>
      </w:rPr>
    </w:lvl>
  </w:abstractNum>
  <w:abstractNum w:abstractNumId="16">
    <w:nsid w:val="68BA7A0C"/>
    <w:multiLevelType w:val="hybridMultilevel"/>
    <w:tmpl w:val="D550073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760564BA"/>
    <w:multiLevelType w:val="hybridMultilevel"/>
    <w:tmpl w:val="18EC6182"/>
    <w:lvl w:ilvl="0" w:tplc="5FAE31A0">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79F75C6F"/>
    <w:multiLevelType w:val="hybridMultilevel"/>
    <w:tmpl w:val="D916B4DA"/>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7"/>
  </w:num>
  <w:num w:numId="2">
    <w:abstractNumId w:val="12"/>
  </w:num>
  <w:num w:numId="3">
    <w:abstractNumId w:val="6"/>
  </w:num>
  <w:num w:numId="4">
    <w:abstractNumId w:val="14"/>
  </w:num>
  <w:num w:numId="5">
    <w:abstractNumId w:val="16"/>
  </w:num>
  <w:num w:numId="6">
    <w:abstractNumId w:val="2"/>
  </w:num>
  <w:num w:numId="7">
    <w:abstractNumId w:val="15"/>
  </w:num>
  <w:num w:numId="8">
    <w:abstractNumId w:val="18"/>
  </w:num>
  <w:num w:numId="9">
    <w:abstractNumId w:val="3"/>
  </w:num>
  <w:num w:numId="10">
    <w:abstractNumId w:val="3"/>
  </w:num>
  <w:num w:numId="11">
    <w:abstractNumId w:val="10"/>
  </w:num>
  <w:num w:numId="12">
    <w:abstractNumId w:val="4"/>
  </w:num>
  <w:num w:numId="13">
    <w:abstractNumId w:val="8"/>
  </w:num>
  <w:num w:numId="14">
    <w:abstractNumId w:val="13"/>
  </w:num>
  <w:num w:numId="15">
    <w:abstractNumId w:val="9"/>
  </w:num>
  <w:num w:numId="16">
    <w:abstractNumId w:val="0"/>
  </w:num>
  <w:num w:numId="17">
    <w:abstractNumId w:val="11"/>
  </w:num>
  <w:num w:numId="18">
    <w:abstractNumId w:val="5"/>
  </w:num>
  <w:num w:numId="19">
    <w:abstractNumId w:val="1"/>
  </w:num>
  <w:num w:numId="2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y Morrison Bencich">
    <w15:presenceInfo w15:providerId="AD" w15:userId="S-1-5-21-3284860813-3422782453-1684473521-164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revisionView w:markup="0"/>
  <w:defaultTabStop w:val="708"/>
  <w:hyphenationZone w:val="425"/>
  <w:characterSpacingControl w:val="doNotCompress"/>
  <w:compat/>
  <w:rsids>
    <w:rsidRoot w:val="008842D2"/>
    <w:rsid w:val="000714CC"/>
    <w:rsid w:val="00072F3C"/>
    <w:rsid w:val="000C245A"/>
    <w:rsid w:val="000F02BC"/>
    <w:rsid w:val="000F2F02"/>
    <w:rsid w:val="000F45D7"/>
    <w:rsid w:val="001E3C34"/>
    <w:rsid w:val="001E70FB"/>
    <w:rsid w:val="00200939"/>
    <w:rsid w:val="00222161"/>
    <w:rsid w:val="00236EE0"/>
    <w:rsid w:val="00250F67"/>
    <w:rsid w:val="00255D18"/>
    <w:rsid w:val="002915D6"/>
    <w:rsid w:val="00293398"/>
    <w:rsid w:val="00296690"/>
    <w:rsid w:val="00297486"/>
    <w:rsid w:val="002A13CC"/>
    <w:rsid w:val="00313144"/>
    <w:rsid w:val="00335981"/>
    <w:rsid w:val="003508F1"/>
    <w:rsid w:val="00372336"/>
    <w:rsid w:val="0039206B"/>
    <w:rsid w:val="003A438C"/>
    <w:rsid w:val="003A4D93"/>
    <w:rsid w:val="003A66B4"/>
    <w:rsid w:val="00423CCE"/>
    <w:rsid w:val="00461218"/>
    <w:rsid w:val="004726AB"/>
    <w:rsid w:val="004A669B"/>
    <w:rsid w:val="004B0A16"/>
    <w:rsid w:val="004D19A7"/>
    <w:rsid w:val="004E3478"/>
    <w:rsid w:val="0050179B"/>
    <w:rsid w:val="0051317C"/>
    <w:rsid w:val="00524A00"/>
    <w:rsid w:val="00527C96"/>
    <w:rsid w:val="0053690D"/>
    <w:rsid w:val="00540184"/>
    <w:rsid w:val="00572532"/>
    <w:rsid w:val="005F36E3"/>
    <w:rsid w:val="00604CC5"/>
    <w:rsid w:val="006070A1"/>
    <w:rsid w:val="00653E4B"/>
    <w:rsid w:val="00666A5E"/>
    <w:rsid w:val="00680831"/>
    <w:rsid w:val="006878CC"/>
    <w:rsid w:val="006922F2"/>
    <w:rsid w:val="00692A57"/>
    <w:rsid w:val="006B5D53"/>
    <w:rsid w:val="006E18A9"/>
    <w:rsid w:val="006F4CC2"/>
    <w:rsid w:val="00700009"/>
    <w:rsid w:val="00714F0C"/>
    <w:rsid w:val="00726D5F"/>
    <w:rsid w:val="00752244"/>
    <w:rsid w:val="0077010F"/>
    <w:rsid w:val="00791308"/>
    <w:rsid w:val="007A2056"/>
    <w:rsid w:val="007B5CA9"/>
    <w:rsid w:val="007D4140"/>
    <w:rsid w:val="00817671"/>
    <w:rsid w:val="00883EEE"/>
    <w:rsid w:val="008842D2"/>
    <w:rsid w:val="008C0D6B"/>
    <w:rsid w:val="008E2851"/>
    <w:rsid w:val="00902C81"/>
    <w:rsid w:val="00927C87"/>
    <w:rsid w:val="00937183"/>
    <w:rsid w:val="00967BA4"/>
    <w:rsid w:val="009878DC"/>
    <w:rsid w:val="009A7474"/>
    <w:rsid w:val="00A41D05"/>
    <w:rsid w:val="00AA0232"/>
    <w:rsid w:val="00AF1012"/>
    <w:rsid w:val="00B915D3"/>
    <w:rsid w:val="00BC59F5"/>
    <w:rsid w:val="00BC5BF1"/>
    <w:rsid w:val="00C0689B"/>
    <w:rsid w:val="00C120FF"/>
    <w:rsid w:val="00C429DE"/>
    <w:rsid w:val="00C9723C"/>
    <w:rsid w:val="00CA1C87"/>
    <w:rsid w:val="00CC0DE7"/>
    <w:rsid w:val="00CD29C8"/>
    <w:rsid w:val="00CD4C6E"/>
    <w:rsid w:val="00D33B32"/>
    <w:rsid w:val="00D442DD"/>
    <w:rsid w:val="00D54D5C"/>
    <w:rsid w:val="00E17BB7"/>
    <w:rsid w:val="00E47A5A"/>
    <w:rsid w:val="00E53C26"/>
    <w:rsid w:val="00E71533"/>
    <w:rsid w:val="00E80693"/>
    <w:rsid w:val="00EA0383"/>
    <w:rsid w:val="00F01F04"/>
    <w:rsid w:val="00F31155"/>
    <w:rsid w:val="00F77A26"/>
    <w:rsid w:val="00F8603A"/>
    <w:rsid w:val="00F863F8"/>
    <w:rsid w:val="00FA1B2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17C"/>
  </w:style>
  <w:style w:type="paragraph" w:styleId="Ttulo1">
    <w:name w:val="heading 1"/>
    <w:basedOn w:val="Normal"/>
    <w:next w:val="Normal"/>
    <w:link w:val="Ttulo1Car"/>
    <w:uiPriority w:val="9"/>
    <w:qFormat/>
    <w:rsid w:val="006070A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CL"/>
    </w:rPr>
  </w:style>
  <w:style w:type="paragraph" w:styleId="Ttulo2">
    <w:name w:val="heading 2"/>
    <w:basedOn w:val="Normal"/>
    <w:link w:val="Ttulo2Car"/>
    <w:uiPriority w:val="9"/>
    <w:qFormat/>
    <w:rsid w:val="006070A1"/>
    <w:pPr>
      <w:spacing w:before="100" w:beforeAutospacing="1" w:after="100" w:afterAutospacing="1" w:line="240" w:lineRule="auto"/>
      <w:outlineLvl w:val="1"/>
    </w:pPr>
    <w:rPr>
      <w:rFonts w:ascii="Times New Roman" w:eastAsia="Times New Roman" w:hAnsi="Times New Roman" w:cs="Times New Roman"/>
      <w:b/>
      <w:bCs/>
      <w:sz w:val="36"/>
      <w:szCs w:val="36"/>
      <w:lang w:eastAsia="es-CL"/>
    </w:rPr>
  </w:style>
  <w:style w:type="paragraph" w:styleId="Ttulo3">
    <w:name w:val="heading 3"/>
    <w:basedOn w:val="Normal"/>
    <w:next w:val="Normal"/>
    <w:link w:val="Ttulo3Car"/>
    <w:uiPriority w:val="9"/>
    <w:semiHidden/>
    <w:unhideWhenUsed/>
    <w:qFormat/>
    <w:rsid w:val="006070A1"/>
    <w:pPr>
      <w:keepNext/>
      <w:keepLines/>
      <w:spacing w:before="200" w:after="0"/>
      <w:outlineLvl w:val="2"/>
    </w:pPr>
    <w:rPr>
      <w:rFonts w:asciiTheme="majorHAnsi" w:eastAsiaTheme="majorEastAsia" w:hAnsiTheme="majorHAnsi" w:cstheme="majorBidi"/>
      <w:b/>
      <w:bCs/>
      <w:color w:val="4F81BD" w:themeColor="accent1"/>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8842D2"/>
    <w:pPr>
      <w:ind w:left="720"/>
      <w:contextualSpacing/>
    </w:pPr>
  </w:style>
  <w:style w:type="character" w:styleId="Refdecomentario">
    <w:name w:val="annotation reference"/>
    <w:basedOn w:val="Fuentedeprrafopredeter"/>
    <w:uiPriority w:val="99"/>
    <w:semiHidden/>
    <w:unhideWhenUsed/>
    <w:rsid w:val="006F4CC2"/>
    <w:rPr>
      <w:sz w:val="16"/>
      <w:szCs w:val="16"/>
    </w:rPr>
  </w:style>
  <w:style w:type="paragraph" w:styleId="Textocomentario">
    <w:name w:val="annotation text"/>
    <w:basedOn w:val="Normal"/>
    <w:link w:val="TextocomentarioCar"/>
    <w:uiPriority w:val="99"/>
    <w:semiHidden/>
    <w:unhideWhenUsed/>
    <w:rsid w:val="006F4CC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4CC2"/>
    <w:rPr>
      <w:sz w:val="20"/>
      <w:szCs w:val="20"/>
    </w:rPr>
  </w:style>
  <w:style w:type="paragraph" w:styleId="Asuntodelcomentario">
    <w:name w:val="annotation subject"/>
    <w:basedOn w:val="Textocomentario"/>
    <w:next w:val="Textocomentario"/>
    <w:link w:val="AsuntodelcomentarioCar"/>
    <w:uiPriority w:val="99"/>
    <w:semiHidden/>
    <w:unhideWhenUsed/>
    <w:rsid w:val="006F4CC2"/>
    <w:rPr>
      <w:b/>
      <w:bCs/>
    </w:rPr>
  </w:style>
  <w:style w:type="character" w:customStyle="1" w:styleId="AsuntodelcomentarioCar">
    <w:name w:val="Asunto del comentario Car"/>
    <w:basedOn w:val="TextocomentarioCar"/>
    <w:link w:val="Asuntodelcomentario"/>
    <w:uiPriority w:val="99"/>
    <w:semiHidden/>
    <w:rsid w:val="006F4CC2"/>
    <w:rPr>
      <w:b/>
      <w:bCs/>
      <w:sz w:val="20"/>
      <w:szCs w:val="20"/>
    </w:rPr>
  </w:style>
  <w:style w:type="paragraph" w:styleId="Textodeglobo">
    <w:name w:val="Balloon Text"/>
    <w:basedOn w:val="Normal"/>
    <w:link w:val="TextodegloboCar"/>
    <w:uiPriority w:val="99"/>
    <w:semiHidden/>
    <w:unhideWhenUsed/>
    <w:rsid w:val="006F4C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4CC2"/>
    <w:rPr>
      <w:rFonts w:ascii="Tahoma" w:hAnsi="Tahoma" w:cs="Tahoma"/>
      <w:sz w:val="16"/>
      <w:szCs w:val="16"/>
    </w:rPr>
  </w:style>
  <w:style w:type="paragraph" w:styleId="NormalWeb">
    <w:name w:val="Normal (Web)"/>
    <w:basedOn w:val="Normal"/>
    <w:rsid w:val="00200939"/>
    <w:pPr>
      <w:spacing w:before="100" w:beforeAutospacing="1" w:after="100" w:afterAutospacing="1" w:line="240" w:lineRule="auto"/>
    </w:pPr>
    <w:rPr>
      <w:rFonts w:ascii="Times New Roman" w:eastAsia="MS Mincho" w:hAnsi="Times New Roman" w:cs="Times New Roman"/>
      <w:sz w:val="24"/>
      <w:szCs w:val="24"/>
      <w:lang w:val="es-ES" w:eastAsia="ja-JP"/>
    </w:rPr>
  </w:style>
  <w:style w:type="paragraph" w:styleId="Revisin">
    <w:name w:val="Revision"/>
    <w:hidden/>
    <w:uiPriority w:val="99"/>
    <w:semiHidden/>
    <w:rsid w:val="000F2F02"/>
    <w:pPr>
      <w:spacing w:after="0" w:line="240" w:lineRule="auto"/>
    </w:pPr>
  </w:style>
  <w:style w:type="character" w:styleId="Hipervnculo">
    <w:name w:val="Hyperlink"/>
    <w:basedOn w:val="Fuentedeprrafopredeter"/>
    <w:uiPriority w:val="99"/>
    <w:unhideWhenUsed/>
    <w:rsid w:val="00E17BB7"/>
    <w:rPr>
      <w:color w:val="0000FF" w:themeColor="hyperlink"/>
      <w:u w:val="single"/>
    </w:rPr>
  </w:style>
  <w:style w:type="character" w:customStyle="1" w:styleId="Ttulo1Car">
    <w:name w:val="Título 1 Car"/>
    <w:basedOn w:val="Fuentedeprrafopredeter"/>
    <w:link w:val="Ttulo1"/>
    <w:uiPriority w:val="9"/>
    <w:rsid w:val="006070A1"/>
    <w:rPr>
      <w:rFonts w:asciiTheme="majorHAnsi" w:eastAsiaTheme="majorEastAsia" w:hAnsiTheme="majorHAnsi" w:cstheme="majorBidi"/>
      <w:b/>
      <w:bCs/>
      <w:color w:val="365F91" w:themeColor="accent1" w:themeShade="BF"/>
      <w:sz w:val="28"/>
      <w:szCs w:val="28"/>
      <w:lang w:eastAsia="es-CL"/>
    </w:rPr>
  </w:style>
  <w:style w:type="character" w:customStyle="1" w:styleId="Ttulo2Car">
    <w:name w:val="Título 2 Car"/>
    <w:basedOn w:val="Fuentedeprrafopredeter"/>
    <w:link w:val="Ttulo2"/>
    <w:uiPriority w:val="9"/>
    <w:rsid w:val="006070A1"/>
    <w:rPr>
      <w:rFonts w:ascii="Times New Roman" w:eastAsia="Times New Roman" w:hAnsi="Times New Roman" w:cs="Times New Roman"/>
      <w:b/>
      <w:bCs/>
      <w:sz w:val="36"/>
      <w:szCs w:val="36"/>
      <w:lang w:eastAsia="es-CL"/>
    </w:rPr>
  </w:style>
  <w:style w:type="character" w:customStyle="1" w:styleId="Ttulo3Car">
    <w:name w:val="Título 3 Car"/>
    <w:basedOn w:val="Fuentedeprrafopredeter"/>
    <w:link w:val="Ttulo3"/>
    <w:uiPriority w:val="9"/>
    <w:semiHidden/>
    <w:rsid w:val="006070A1"/>
    <w:rPr>
      <w:rFonts w:asciiTheme="majorHAnsi" w:eastAsiaTheme="majorEastAsia" w:hAnsiTheme="majorHAnsi" w:cstheme="majorBidi"/>
      <w:b/>
      <w:bCs/>
      <w:color w:val="4F81BD" w:themeColor="accent1"/>
      <w:lang w:eastAsia="es-CL"/>
    </w:rPr>
  </w:style>
  <w:style w:type="paragraph" w:customStyle="1" w:styleId="Default">
    <w:name w:val="Default"/>
    <w:rsid w:val="006070A1"/>
    <w:pPr>
      <w:autoSpaceDE w:val="0"/>
      <w:autoSpaceDN w:val="0"/>
      <w:adjustRightInd w:val="0"/>
      <w:spacing w:after="0" w:line="240" w:lineRule="auto"/>
    </w:pPr>
    <w:rPr>
      <w:rFonts w:ascii="Times New Roman" w:eastAsiaTheme="minorEastAsia" w:hAnsi="Times New Roman" w:cs="Times New Roman"/>
      <w:color w:val="000000"/>
      <w:sz w:val="24"/>
      <w:szCs w:val="24"/>
      <w:lang w:eastAsia="es-CL"/>
    </w:rPr>
  </w:style>
  <w:style w:type="table" w:styleId="Tablaconcuadrcula">
    <w:name w:val="Table Grid"/>
    <w:basedOn w:val="Tablanormal"/>
    <w:uiPriority w:val="39"/>
    <w:rsid w:val="006070A1"/>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2detindependiente1">
    <w:name w:val="Sangría 2 de t. independiente1"/>
    <w:basedOn w:val="Normal"/>
    <w:rsid w:val="006070A1"/>
    <w:pPr>
      <w:suppressAutoHyphens/>
      <w:spacing w:after="0" w:line="360" w:lineRule="auto"/>
      <w:ind w:firstLine="708"/>
      <w:jc w:val="both"/>
    </w:pPr>
    <w:rPr>
      <w:rFonts w:ascii="Times New Roman" w:eastAsia="Times New Roman" w:hAnsi="Times New Roman" w:cs="Times New Roman"/>
      <w:i/>
      <w:sz w:val="24"/>
      <w:szCs w:val="24"/>
      <w:lang w:val="es-ES" w:eastAsia="ar-SA"/>
    </w:rPr>
  </w:style>
  <w:style w:type="character" w:styleId="Textoennegrita">
    <w:name w:val="Strong"/>
    <w:basedOn w:val="Fuentedeprrafopredeter"/>
    <w:uiPriority w:val="22"/>
    <w:qFormat/>
    <w:rsid w:val="006070A1"/>
    <w:rPr>
      <w:b/>
      <w:bCs/>
    </w:rPr>
  </w:style>
  <w:style w:type="paragraph" w:styleId="Textonotapie">
    <w:name w:val="footnote text"/>
    <w:aliases w:val="fn,ft,Footnotes,Footnote ak,fn cafc,Footnote Text Char,fn Char,footnote text Char,Footnotes Char,Footnote ak Char,Footnotes Char Char,Footnote Text Char Char,fn Char Char,footnote text Char Char Char Ch,Car Car,footnote text"/>
    <w:basedOn w:val="Normal"/>
    <w:link w:val="TextonotapieCar"/>
    <w:uiPriority w:val="99"/>
    <w:unhideWhenUsed/>
    <w:qFormat/>
    <w:rsid w:val="006070A1"/>
    <w:pPr>
      <w:suppressAutoHyphens/>
      <w:spacing w:after="0" w:line="240" w:lineRule="auto"/>
    </w:pPr>
    <w:rPr>
      <w:rFonts w:ascii="Times New Roman" w:eastAsia="Times New Roman" w:hAnsi="Times New Roman" w:cs="Times New Roman"/>
      <w:sz w:val="20"/>
      <w:szCs w:val="20"/>
      <w:lang w:val="es-ES" w:eastAsia="ar-SA"/>
    </w:rPr>
  </w:style>
  <w:style w:type="character" w:customStyle="1" w:styleId="TextonotapieCar">
    <w:name w:val="Texto nota pie Car"/>
    <w:aliases w:val="fn Car,ft Car,Footnotes Car,Footnote ak Car,fn cafc Car,Footnote Text Char Car,fn Char Car,footnote text Char Car,Footnotes Char Car,Footnote ak Char Car,Footnotes Char Char Car,Footnote Text Char Char Car,fn Char Char Car,Car Car Car"/>
    <w:basedOn w:val="Fuentedeprrafopredeter"/>
    <w:link w:val="Textonotapie"/>
    <w:uiPriority w:val="99"/>
    <w:rsid w:val="006070A1"/>
    <w:rPr>
      <w:rFonts w:ascii="Times New Roman" w:eastAsia="Times New Roman" w:hAnsi="Times New Roman" w:cs="Times New Roman"/>
      <w:sz w:val="20"/>
      <w:szCs w:val="20"/>
      <w:lang w:val="es-ES" w:eastAsia="ar-SA"/>
    </w:rPr>
  </w:style>
  <w:style w:type="character" w:styleId="Refdenotaalpie">
    <w:name w:val="footnote reference"/>
    <w:basedOn w:val="Fuentedeprrafopredeter"/>
    <w:uiPriority w:val="99"/>
    <w:unhideWhenUsed/>
    <w:rsid w:val="006070A1"/>
    <w:rPr>
      <w:vertAlign w:val="superscript"/>
    </w:rPr>
  </w:style>
  <w:style w:type="character" w:customStyle="1" w:styleId="apple-converted-space">
    <w:name w:val="apple-converted-space"/>
    <w:basedOn w:val="Fuentedeprrafopredeter"/>
    <w:rsid w:val="006070A1"/>
  </w:style>
</w:styles>
</file>

<file path=word/webSettings.xml><?xml version="1.0" encoding="utf-8"?>
<w:webSettings xmlns:r="http://schemas.openxmlformats.org/officeDocument/2006/relationships" xmlns:w="http://schemas.openxmlformats.org/wordprocessingml/2006/main">
  <w:divs>
    <w:div w:id="9843660">
      <w:bodyDiv w:val="1"/>
      <w:marLeft w:val="0"/>
      <w:marRight w:val="0"/>
      <w:marTop w:val="0"/>
      <w:marBottom w:val="0"/>
      <w:divBdr>
        <w:top w:val="none" w:sz="0" w:space="0" w:color="auto"/>
        <w:left w:val="none" w:sz="0" w:space="0" w:color="auto"/>
        <w:bottom w:val="none" w:sz="0" w:space="0" w:color="auto"/>
        <w:right w:val="none" w:sz="0" w:space="0" w:color="auto"/>
      </w:divBdr>
    </w:div>
    <w:div w:id="86081455">
      <w:bodyDiv w:val="1"/>
      <w:marLeft w:val="0"/>
      <w:marRight w:val="0"/>
      <w:marTop w:val="0"/>
      <w:marBottom w:val="0"/>
      <w:divBdr>
        <w:top w:val="none" w:sz="0" w:space="0" w:color="auto"/>
        <w:left w:val="none" w:sz="0" w:space="0" w:color="auto"/>
        <w:bottom w:val="none" w:sz="0" w:space="0" w:color="auto"/>
        <w:right w:val="none" w:sz="0" w:space="0" w:color="auto"/>
      </w:divBdr>
    </w:div>
    <w:div w:id="328947161">
      <w:bodyDiv w:val="1"/>
      <w:marLeft w:val="0"/>
      <w:marRight w:val="0"/>
      <w:marTop w:val="0"/>
      <w:marBottom w:val="0"/>
      <w:divBdr>
        <w:top w:val="none" w:sz="0" w:space="0" w:color="auto"/>
        <w:left w:val="none" w:sz="0" w:space="0" w:color="auto"/>
        <w:bottom w:val="none" w:sz="0" w:space="0" w:color="auto"/>
        <w:right w:val="none" w:sz="0" w:space="0" w:color="auto"/>
      </w:divBdr>
    </w:div>
    <w:div w:id="419717142">
      <w:bodyDiv w:val="1"/>
      <w:marLeft w:val="0"/>
      <w:marRight w:val="0"/>
      <w:marTop w:val="0"/>
      <w:marBottom w:val="0"/>
      <w:divBdr>
        <w:top w:val="none" w:sz="0" w:space="0" w:color="auto"/>
        <w:left w:val="none" w:sz="0" w:space="0" w:color="auto"/>
        <w:bottom w:val="none" w:sz="0" w:space="0" w:color="auto"/>
        <w:right w:val="none" w:sz="0" w:space="0" w:color="auto"/>
      </w:divBdr>
    </w:div>
    <w:div w:id="1394350735">
      <w:bodyDiv w:val="1"/>
      <w:marLeft w:val="0"/>
      <w:marRight w:val="0"/>
      <w:marTop w:val="0"/>
      <w:marBottom w:val="0"/>
      <w:divBdr>
        <w:top w:val="none" w:sz="0" w:space="0" w:color="auto"/>
        <w:left w:val="none" w:sz="0" w:space="0" w:color="auto"/>
        <w:bottom w:val="none" w:sz="0" w:space="0" w:color="auto"/>
        <w:right w:val="none" w:sz="0" w:space="0" w:color="auto"/>
      </w:divBdr>
    </w:div>
    <w:div w:id="1646156059">
      <w:bodyDiv w:val="1"/>
      <w:marLeft w:val="0"/>
      <w:marRight w:val="0"/>
      <w:marTop w:val="0"/>
      <w:marBottom w:val="0"/>
      <w:divBdr>
        <w:top w:val="none" w:sz="0" w:space="0" w:color="auto"/>
        <w:left w:val="none" w:sz="0" w:space="0" w:color="auto"/>
        <w:bottom w:val="none" w:sz="0" w:space="0" w:color="auto"/>
        <w:right w:val="none" w:sz="0" w:space="0" w:color="auto"/>
      </w:divBdr>
    </w:div>
    <w:div w:id="1676835172">
      <w:bodyDiv w:val="1"/>
      <w:marLeft w:val="0"/>
      <w:marRight w:val="0"/>
      <w:marTop w:val="0"/>
      <w:marBottom w:val="0"/>
      <w:divBdr>
        <w:top w:val="none" w:sz="0" w:space="0" w:color="auto"/>
        <w:left w:val="none" w:sz="0" w:space="0" w:color="auto"/>
        <w:bottom w:val="none" w:sz="0" w:space="0" w:color="auto"/>
        <w:right w:val="none" w:sz="0" w:space="0" w:color="auto"/>
      </w:divBdr>
    </w:div>
    <w:div w:id="173712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s://mapas.subpesca.cl/ideviewer"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16/09/relationships/commentsIds" Target="commentsIds.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2170</Words>
  <Characters>11936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fcalderon</dc:creator>
  <cp:lastModifiedBy>egodoy</cp:lastModifiedBy>
  <cp:revision>7</cp:revision>
  <cp:lastPrinted>2019-10-16T19:26:00Z</cp:lastPrinted>
  <dcterms:created xsi:type="dcterms:W3CDTF">2019-08-20T17:50:00Z</dcterms:created>
  <dcterms:modified xsi:type="dcterms:W3CDTF">2019-10-16T19:28:00Z</dcterms:modified>
</cp:coreProperties>
</file>